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3947944D"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D25BA1">
        <w:rPr>
          <w:rFonts w:ascii="GHEA Grapalat" w:hAnsi="GHEA Grapalat"/>
          <w:i w:val="0"/>
          <w:color w:val="000000" w:themeColor="text1"/>
          <w:sz w:val="22"/>
          <w:szCs w:val="22"/>
        </w:rPr>
        <w:t>16</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4719A8">
        <w:rPr>
          <w:rFonts w:ascii="GHEA Grapalat" w:hAnsi="GHEA Grapalat"/>
          <w:i w:val="0"/>
          <w:color w:val="000000" w:themeColor="text1"/>
          <w:sz w:val="22"/>
          <w:szCs w:val="22"/>
        </w:rPr>
        <w:t>декабр</w:t>
      </w:r>
      <w:r w:rsidR="00D723C8">
        <w:rPr>
          <w:rFonts w:ascii="GHEA Grapalat" w:hAnsi="GHEA Grapalat"/>
          <w:i w:val="0"/>
          <w:color w:val="000000" w:themeColor="text1"/>
          <w:sz w:val="22"/>
          <w:szCs w:val="22"/>
        </w:rPr>
        <w:t>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63880008"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3D7C56">
        <w:rPr>
          <w:rFonts w:ascii="GHEA Grapalat" w:hAnsi="GHEA Grapalat"/>
          <w:b/>
          <w:iCs/>
          <w:lang w:val="hy-AM"/>
        </w:rPr>
        <w:t>ԵՔ-ԳՀԾՁԲ-26/31</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7B685977"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D43AD6" w:rsidRPr="0030641D">
        <w:rPr>
          <w:rFonts w:ascii="GHEA Grapalat" w:hAnsi="GHEA Grapalat"/>
          <w:szCs w:val="22"/>
        </w:rPr>
        <w:t xml:space="preserve">Услуг </w:t>
      </w:r>
      <w:r w:rsidR="003D7C56" w:rsidRPr="003D7C56">
        <w:rPr>
          <w:rFonts w:ascii="GHEA Grapalat" w:hAnsi="GHEA Grapalat"/>
          <w:szCs w:val="22"/>
        </w:rPr>
        <w:t>по очистке Разданского ущелья</w:t>
      </w:r>
      <w:r w:rsidR="00AB0BFB"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30B68FD6"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D940D8">
        <w:rPr>
          <w:rFonts w:ascii="GHEA Grapalat" w:hAnsi="GHEA Grapalat"/>
          <w:b/>
          <w:i w:val="0"/>
          <w:color w:val="FF0000"/>
          <w:sz w:val="22"/>
          <w:szCs w:val="22"/>
          <w:lang w:val="hy-AM"/>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3D7C56" w:rsidRPr="003D7C56">
        <w:rPr>
          <w:rFonts w:ascii="GHEA Grapalat" w:hAnsi="GHEA Grapalat"/>
          <w:b/>
          <w:i w:val="0"/>
          <w:color w:val="FF0000"/>
          <w:sz w:val="22"/>
          <w:szCs w:val="22"/>
        </w:rPr>
        <w:t>26</w:t>
      </w:r>
      <w:r w:rsidR="004719A8">
        <w:rPr>
          <w:rFonts w:ascii="GHEA Grapalat" w:hAnsi="GHEA Grapalat"/>
          <w:b/>
          <w:i w:val="0"/>
          <w:color w:val="FF0000"/>
          <w:sz w:val="22"/>
          <w:szCs w:val="22"/>
        </w:rPr>
        <w:t>.12</w:t>
      </w:r>
      <w:r w:rsidR="00D723C8" w:rsidRPr="00D723C8">
        <w:rPr>
          <w:rFonts w:ascii="GHEA Grapalat" w:hAnsi="GHEA Grapalat"/>
          <w:b/>
          <w:i w:val="0"/>
          <w:color w:val="FF0000"/>
          <w:sz w:val="22"/>
          <w:szCs w:val="22"/>
        </w:rPr>
        <w:t>.</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7231117C"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w:t>
      </w:r>
      <w:r w:rsidR="00D940D8">
        <w:rPr>
          <w:rFonts w:ascii="GHEA Grapalat" w:hAnsi="GHEA Grapalat"/>
          <w:b/>
          <w:i w:val="0"/>
          <w:color w:val="FF0000"/>
          <w:sz w:val="22"/>
          <w:szCs w:val="22"/>
          <w:lang w:val="hy-AM"/>
        </w:rPr>
        <w:t>0</w:t>
      </w:r>
      <w:r w:rsidR="00EB7822">
        <w:rPr>
          <w:rFonts w:ascii="GHEA Grapalat" w:hAnsi="GHEA Grapalat"/>
          <w:b/>
          <w:i w:val="0"/>
          <w:color w:val="FF0000"/>
          <w:sz w:val="22"/>
          <w:szCs w:val="22"/>
        </w:rPr>
        <w:t xml:space="preserve">:00 часов, </w:t>
      </w:r>
      <w:r w:rsidR="003D7C56" w:rsidRPr="003D7C56">
        <w:rPr>
          <w:rFonts w:ascii="GHEA Grapalat" w:hAnsi="GHEA Grapalat"/>
          <w:b/>
          <w:i w:val="0"/>
          <w:color w:val="FF0000"/>
          <w:sz w:val="22"/>
          <w:szCs w:val="22"/>
        </w:rPr>
        <w:t>26</w:t>
      </w:r>
      <w:r w:rsidR="004719A8">
        <w:rPr>
          <w:rFonts w:ascii="GHEA Grapalat" w:hAnsi="GHEA Grapalat"/>
          <w:b/>
          <w:i w:val="0"/>
          <w:color w:val="FF0000"/>
          <w:sz w:val="22"/>
          <w:szCs w:val="22"/>
        </w:rPr>
        <w:t>.12</w:t>
      </w:r>
      <w:r w:rsidR="004719A8" w:rsidRPr="00D723C8">
        <w:rPr>
          <w:rFonts w:ascii="GHEA Grapalat" w:hAnsi="GHEA Grapalat"/>
          <w:b/>
          <w:i w:val="0"/>
          <w:color w:val="FF0000"/>
          <w:sz w:val="22"/>
          <w:szCs w:val="22"/>
        </w:rPr>
        <w:t>.</w:t>
      </w:r>
      <w:r w:rsidR="004719A8">
        <w:rPr>
          <w:rFonts w:ascii="GHEA Grapalat" w:hAnsi="GHEA Grapalat"/>
          <w:b/>
          <w:i w:val="0"/>
          <w:color w:val="FF0000"/>
          <w:sz w:val="22"/>
          <w:szCs w:val="22"/>
        </w:rPr>
        <w:t>2025</w:t>
      </w:r>
      <w:r w:rsidR="004719A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12C84991"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D43AD6" w:rsidRPr="00CE724E">
        <w:rPr>
          <w:rFonts w:ascii="GHEA Grapalat" w:hAnsi="GHEA Grapalat"/>
          <w:b/>
          <w:color w:val="000000" w:themeColor="text1"/>
          <w:sz w:val="20"/>
          <w:szCs w:val="20"/>
        </w:rPr>
        <w:t>УСЛУГ</w:t>
      </w:r>
      <w:r w:rsidR="00D43AD6" w:rsidRPr="00AB0BFB">
        <w:rPr>
          <w:rFonts w:ascii="GHEA Grapalat" w:hAnsi="GHEA Grapalat"/>
          <w:b/>
          <w:color w:val="000000" w:themeColor="text1"/>
          <w:sz w:val="20"/>
          <w:szCs w:val="20"/>
        </w:rPr>
        <w:t xml:space="preserve">     </w:t>
      </w:r>
      <w:r w:rsidR="003D7C56" w:rsidRPr="003D7C56">
        <w:rPr>
          <w:rFonts w:ascii="GHEA Grapalat" w:hAnsi="GHEA Grapalat"/>
          <w:b/>
          <w:color w:val="000000" w:themeColor="text1"/>
          <w:sz w:val="20"/>
          <w:szCs w:val="20"/>
        </w:rPr>
        <w:t>ПО ОЧИСТКЕ РАЗДАНСКОГО УЩЕЛЬЯ</w:t>
      </w:r>
      <w:r w:rsidR="003D7C56" w:rsidRPr="00AB0BFB">
        <w:rPr>
          <w:rFonts w:ascii="GHEA Grapalat" w:hAnsi="GHEA Grapalat"/>
          <w:b/>
          <w:color w:val="000000" w:themeColor="text1"/>
          <w:sz w:val="20"/>
          <w:szCs w:val="20"/>
        </w:rPr>
        <w:t xml:space="preserve"> </w:t>
      </w:r>
      <w:r w:rsidR="003D7C56">
        <w:rPr>
          <w:rFonts w:ascii="GHEA Grapalat" w:hAnsi="GHEA Grapalat"/>
          <w:b/>
          <w:color w:val="000000" w:themeColor="text1"/>
          <w:sz w:val="20"/>
          <w:szCs w:val="20"/>
        </w:rPr>
        <w:t xml:space="preserve">ДЛЯ </w:t>
      </w:r>
      <w:r w:rsidR="003D7C56" w:rsidRPr="00003FAD">
        <w:rPr>
          <w:rFonts w:ascii="GHEA Grapalat" w:hAnsi="GHEA Grapalat"/>
          <w:b/>
          <w:color w:val="000000" w:themeColor="text1"/>
          <w:sz w:val="20"/>
          <w:szCs w:val="20"/>
        </w:rPr>
        <w:t xml:space="preserve">НУЖД </w:t>
      </w:r>
      <w:r w:rsidR="003D7C56"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562811F2" w:rsidR="00005607" w:rsidRPr="00D43AD6" w:rsidRDefault="00F47E60" w:rsidP="00005607">
      <w:pPr>
        <w:pStyle w:val="BodyText"/>
        <w:widowControl w:val="0"/>
        <w:spacing w:after="0"/>
        <w:ind w:right="-7"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D43AD6" w:rsidRPr="00D43AD6">
        <w:rPr>
          <w:rFonts w:ascii="GHEA Grapalat" w:hAnsi="GHEA Grapalat"/>
          <w:b/>
          <w:color w:val="000000" w:themeColor="text1"/>
          <w:sz w:val="22"/>
          <w:szCs w:val="22"/>
        </w:rPr>
        <w:t>УСЛУГИ ПО ЗАМЕРУ (УЧЕТУ) ЗДАНИЙ, СООРУЖЕНИЙ, ЗЕМЕЛЬНЫХ УЧАСТКОВ, СЧИТАЮЩИХСЯ СОБСТВЕННОСТЬЮ ОБЩИНЫ ГОРОДА ЕРЕВАН ДЛЯ НУЖД 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5F970D25"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3D7C56">
        <w:rPr>
          <w:rFonts w:ascii="GHEA Grapalat" w:hAnsi="GHEA Grapalat"/>
          <w:b/>
          <w:iCs/>
          <w:lang w:val="hy-AM"/>
        </w:rPr>
        <w:t>ԵՔ-ԳՀԾՁԲ-26/31</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258BC86C"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w:t>
      </w:r>
      <w:r w:rsidR="003D7C56" w:rsidRPr="003D7C56">
        <w:rPr>
          <w:rFonts w:ascii="GHEA Grapalat" w:hAnsi="GHEA Grapalat"/>
          <w:color w:val="000000" w:themeColor="text1"/>
        </w:rPr>
        <w:t>Услуги по очистке Разданского ущелья</w:t>
      </w:r>
      <w:r w:rsidR="003D7C56" w:rsidRPr="003D7C56">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1EF31C08" w:rsidR="00B453F7" w:rsidRPr="003D7C56" w:rsidRDefault="003D7C56" w:rsidP="00B453F7">
            <w:pPr>
              <w:pStyle w:val="BodyTextIndent2"/>
              <w:widowControl w:val="0"/>
              <w:spacing w:after="120" w:line="240" w:lineRule="auto"/>
              <w:ind w:firstLine="0"/>
              <w:jc w:val="center"/>
              <w:rPr>
                <w:rFonts w:ascii="GHEA Grapalat" w:hAnsi="GHEA Grapalat"/>
                <w:color w:val="000000" w:themeColor="text1"/>
                <w:sz w:val="24"/>
                <w:szCs w:val="24"/>
                <w:lang w:val="en-US"/>
              </w:rPr>
            </w:pPr>
            <w:r>
              <w:rPr>
                <w:rFonts w:ascii="GHEA Grapalat" w:hAnsi="GHEA Grapalat"/>
                <w:lang w:val="en-US"/>
              </w:rPr>
              <w:t>1999999</w:t>
            </w:r>
          </w:p>
        </w:tc>
        <w:tc>
          <w:tcPr>
            <w:tcW w:w="4112" w:type="dxa"/>
          </w:tcPr>
          <w:p w14:paraId="27C21596" w14:textId="49377D16" w:rsidR="00B453F7" w:rsidRPr="00C12854" w:rsidRDefault="003D7C56"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3D7C56">
              <w:rPr>
                <w:rFonts w:ascii="GHEA Grapalat" w:hAnsi="GHEA Grapalat"/>
                <w:b/>
                <w:color w:val="000000" w:themeColor="text1"/>
                <w:spacing w:val="6"/>
                <w:sz w:val="22"/>
                <w:szCs w:val="22"/>
              </w:rPr>
              <w:t>Услуги по очистке Разданского ущелья</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 xml:space="preserve">г., на основании обязательств  o неучастии в процедурах, на дату подачи заявки включены в список, </w:t>
      </w:r>
      <w:r w:rsidRPr="00B741F9">
        <w:rPr>
          <w:rFonts w:ascii="GHEA Grapalat" w:hAnsi="GHEA Grapalat"/>
        </w:rPr>
        <w:lastRenderedPageBreak/>
        <w:t>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B741F9">
        <w:rPr>
          <w:rFonts w:ascii="GHEA Grapalat" w:hAnsi="GHEA Grapalat"/>
          <w:sz w:val="24"/>
          <w:szCs w:val="24"/>
        </w:rPr>
        <w:lastRenderedPageBreak/>
        <w:t xml:space="preserve">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 xml:space="preserve">по электронной почте </w:t>
      </w:r>
      <w:r w:rsidR="00F9791A" w:rsidRPr="00003FAD">
        <w:rPr>
          <w:rFonts w:ascii="GHEA Grapalat" w:hAnsi="GHEA Grapalat"/>
          <w:color w:val="000000" w:themeColor="text1"/>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47D202D3"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D940D8">
        <w:rPr>
          <w:rFonts w:ascii="GHEA Grapalat" w:hAnsi="GHEA Grapalat"/>
          <w:b/>
          <w:color w:val="FF0000"/>
          <w:sz w:val="24"/>
          <w:szCs w:val="24"/>
          <w:lang w:val="hy-AM"/>
        </w:rPr>
        <w:t>0</w:t>
      </w:r>
      <w:r w:rsidR="00EB7822">
        <w:rPr>
          <w:rFonts w:ascii="GHEA Grapalat" w:hAnsi="GHEA Grapalat"/>
          <w:b/>
          <w:color w:val="FF0000"/>
          <w:sz w:val="24"/>
          <w:szCs w:val="24"/>
        </w:rPr>
        <w:t xml:space="preserve">:00 часов, </w:t>
      </w:r>
      <w:r w:rsidR="002032C4" w:rsidRPr="002032C4">
        <w:rPr>
          <w:rFonts w:ascii="GHEA Grapalat" w:hAnsi="GHEA Grapalat"/>
          <w:b/>
          <w:i/>
          <w:color w:val="FF0000"/>
          <w:sz w:val="22"/>
          <w:szCs w:val="22"/>
        </w:rPr>
        <w:t>26</w:t>
      </w:r>
      <w:r w:rsidR="004719A8">
        <w:rPr>
          <w:rFonts w:ascii="GHEA Grapalat" w:hAnsi="GHEA Grapalat"/>
          <w:b/>
          <w:i/>
          <w:color w:val="FF0000"/>
          <w:sz w:val="22"/>
          <w:szCs w:val="22"/>
        </w:rPr>
        <w:t>.12</w:t>
      </w:r>
      <w:r w:rsidR="004719A8" w:rsidRPr="00D723C8">
        <w:rPr>
          <w:rFonts w:ascii="GHEA Grapalat" w:hAnsi="GHEA Grapalat"/>
          <w:b/>
          <w:color w:val="FF0000"/>
          <w:sz w:val="22"/>
          <w:szCs w:val="22"/>
        </w:rPr>
        <w:t>.</w:t>
      </w:r>
      <w:r w:rsidR="004719A8">
        <w:rPr>
          <w:rFonts w:ascii="GHEA Grapalat" w:hAnsi="GHEA Grapalat"/>
          <w:b/>
          <w:color w:val="FF0000"/>
          <w:sz w:val="22"/>
          <w:szCs w:val="22"/>
        </w:rPr>
        <w:t>2025</w:t>
      </w:r>
      <w:r w:rsidR="004719A8" w:rsidRPr="009461CA">
        <w:rPr>
          <w:rFonts w:ascii="GHEA Grapalat" w:hAnsi="GHEA Grapalat"/>
          <w:b/>
          <w:color w:val="FF0000"/>
          <w:sz w:val="22"/>
          <w:szCs w:val="22"/>
        </w:rPr>
        <w:t xml:space="preserve">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sidRPr="00003FAD">
        <w:rPr>
          <w:rFonts w:ascii="GHEA Grapalat" w:hAnsi="GHEA Grapalat"/>
          <w:color w:val="000000" w:themeColor="text1"/>
        </w:rPr>
        <w:lastRenderedPageBreak/>
        <w:t xml:space="preserve">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003FAD">
        <w:rPr>
          <w:rFonts w:ascii="GHEA Grapalat" w:hAnsi="GHEA Grapalat"/>
          <w:color w:val="000000" w:themeColor="text1"/>
          <w:sz w:val="24"/>
          <w:szCs w:val="24"/>
        </w:rPr>
        <w:lastRenderedPageBreak/>
        <w:t>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003FAD">
        <w:rPr>
          <w:rFonts w:ascii="GHEA Grapalat" w:hAnsi="GHEA Grapalat"/>
          <w:i w:val="0"/>
          <w:color w:val="000000" w:themeColor="text1"/>
          <w:sz w:val="24"/>
          <w:szCs w:val="24"/>
        </w:rPr>
        <w:lastRenderedPageBreak/>
        <w:t>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4CD4D8B9"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D940D8">
        <w:rPr>
          <w:rFonts w:ascii="GHEA Grapalat" w:hAnsi="GHEA Grapalat"/>
          <w:b/>
          <w:color w:val="FF0000"/>
          <w:sz w:val="24"/>
          <w:szCs w:val="24"/>
          <w:lang w:val="hy-AM"/>
        </w:rPr>
        <w:t>0</w:t>
      </w:r>
      <w:r w:rsidR="00EB7822">
        <w:rPr>
          <w:rFonts w:ascii="GHEA Grapalat" w:hAnsi="GHEA Grapalat"/>
          <w:b/>
          <w:color w:val="FF0000"/>
          <w:sz w:val="24"/>
          <w:szCs w:val="24"/>
        </w:rPr>
        <w:t xml:space="preserve">:00 часов, </w:t>
      </w:r>
      <w:r w:rsidR="002032C4" w:rsidRPr="002032C4">
        <w:rPr>
          <w:rFonts w:ascii="GHEA Grapalat" w:hAnsi="GHEA Grapalat"/>
          <w:b/>
          <w:i/>
          <w:color w:val="FF0000"/>
          <w:sz w:val="22"/>
          <w:szCs w:val="22"/>
        </w:rPr>
        <w:t>26</w:t>
      </w:r>
      <w:r w:rsidR="004719A8">
        <w:rPr>
          <w:rFonts w:ascii="GHEA Grapalat" w:hAnsi="GHEA Grapalat"/>
          <w:b/>
          <w:i/>
          <w:color w:val="FF0000"/>
          <w:sz w:val="22"/>
          <w:szCs w:val="22"/>
        </w:rPr>
        <w:t>.12</w:t>
      </w:r>
      <w:r w:rsidR="004719A8" w:rsidRPr="00D723C8">
        <w:rPr>
          <w:rFonts w:ascii="GHEA Grapalat" w:hAnsi="GHEA Grapalat"/>
          <w:b/>
          <w:color w:val="FF0000"/>
          <w:sz w:val="22"/>
          <w:szCs w:val="22"/>
        </w:rPr>
        <w:t>.</w:t>
      </w:r>
      <w:r w:rsidR="004719A8">
        <w:rPr>
          <w:rFonts w:ascii="GHEA Grapalat" w:hAnsi="GHEA Grapalat"/>
          <w:b/>
          <w:color w:val="FF0000"/>
          <w:sz w:val="22"/>
          <w:szCs w:val="22"/>
        </w:rPr>
        <w:t>2025</w:t>
      </w:r>
      <w:r w:rsidR="004719A8" w:rsidRPr="009461CA">
        <w:rPr>
          <w:rFonts w:ascii="GHEA Grapalat" w:hAnsi="GHEA Grapalat"/>
          <w:b/>
          <w:color w:val="FF0000"/>
          <w:sz w:val="22"/>
          <w:szCs w:val="22"/>
        </w:rPr>
        <w:t xml:space="preserve">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xml:space="preserve">, председатель комиссии автоматическим способом создает протокол об оценке заявок, который утверждается в системе членами комиссии </w:t>
      </w:r>
      <w:r w:rsidRPr="00003FAD">
        <w:rPr>
          <w:rFonts w:ascii="GHEA Grapalat" w:hAnsi="GHEA Grapalat"/>
          <w:color w:val="000000" w:themeColor="text1"/>
          <w:sz w:val="24"/>
          <w:szCs w:val="24"/>
        </w:rPr>
        <w:lastRenderedPageBreak/>
        <w:t>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w:t>
      </w:r>
      <w:r w:rsidRPr="00003FAD">
        <w:rPr>
          <w:rFonts w:ascii="GHEA Grapalat" w:hAnsi="GHEA Grapalat"/>
          <w:color w:val="000000" w:themeColor="text1"/>
          <w:sz w:val="24"/>
          <w:szCs w:val="24"/>
        </w:rPr>
        <w:lastRenderedPageBreak/>
        <w:t>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 xml:space="preserve">Член или секретарь комиссии не может участвовать в работе </w:t>
      </w:r>
      <w:r w:rsidRPr="00B741F9">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B741F9">
        <w:rPr>
          <w:rFonts w:ascii="GHEA Grapalat" w:hAnsi="GHEA Grapalat"/>
        </w:rPr>
        <w:lastRenderedPageBreak/>
        <w:t>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Pr="00B741F9">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B741F9">
        <w:rPr>
          <w:rFonts w:ascii="GHEA Grapalat" w:hAnsi="GHEA Grapalat"/>
          <w:sz w:val="24"/>
          <w:szCs w:val="24"/>
        </w:rPr>
        <w:lastRenderedPageBreak/>
        <w:t>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w:t>
      </w:r>
      <w:r w:rsidRPr="00003FAD">
        <w:rPr>
          <w:rFonts w:ascii="GHEA Grapalat" w:hAnsi="GHEA Grapalat"/>
          <w:color w:val="000000" w:themeColor="text1"/>
        </w:rPr>
        <w:lastRenderedPageBreak/>
        <w:t xml:space="preserve">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w:t>
      </w:r>
      <w:r w:rsidR="004C0E39" w:rsidRPr="00003FAD">
        <w:rPr>
          <w:rFonts w:ascii="GHEA Grapalat" w:hAnsi="GHEA Grapalat"/>
          <w:color w:val="000000" w:themeColor="text1"/>
        </w:rPr>
        <w:lastRenderedPageBreak/>
        <w:t xml:space="preserve">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lastRenderedPageBreak/>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27633660" w14:textId="77777777" w:rsidR="002032C4" w:rsidRDefault="00E96118" w:rsidP="002032C4">
      <w:pPr>
        <w:widowControl w:val="0"/>
        <w:tabs>
          <w:tab w:val="left" w:pos="1134"/>
        </w:tabs>
        <w:spacing w:after="160"/>
        <w:ind w:firstLine="567"/>
        <w:jc w:val="both"/>
        <w:rPr>
          <w:rFonts w:ascii="GHEA Grapalat" w:hAnsi="GHEA Grapalat"/>
          <w:color w:val="000000" w:themeColor="text1"/>
          <w:lang w:val="en-US"/>
        </w:rPr>
      </w:pPr>
      <w:r w:rsidRPr="00003FAD">
        <w:rPr>
          <w:rFonts w:ascii="GHEA Grapalat" w:hAnsi="GHEA Grapalat"/>
          <w:color w:val="000000" w:themeColor="text1"/>
        </w:rPr>
        <w:t>2.4.</w:t>
      </w:r>
      <w:r w:rsidRPr="00003FAD">
        <w:rPr>
          <w:rFonts w:ascii="GHEA Grapalat" w:hAnsi="GHEA Grapalat"/>
          <w:color w:val="000000" w:themeColor="text1"/>
        </w:rPr>
        <w:tab/>
      </w:r>
      <w:r w:rsidR="002032C4" w:rsidRPr="002032C4">
        <w:rPr>
          <w:rFonts w:ascii="GHEA Grapalat" w:hAnsi="GHEA Grapalat"/>
          <w:color w:val="000000" w:themeColor="text1"/>
        </w:rPr>
        <w:t>Утвержденный им заполненный объемный лист-смета в соответствии с приложением N 2.1</w:t>
      </w:r>
    </w:p>
    <w:p w14:paraId="7BBABD44" w14:textId="1D7B89D3" w:rsidR="002C4DBF" w:rsidRPr="00003FAD" w:rsidRDefault="002C4DBF" w:rsidP="002032C4">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 xml:space="preserve">Вместо оригиналов документов, включенных в заявку, могут быть </w:t>
      </w:r>
      <w:r w:rsidR="008626E5" w:rsidRPr="00003FAD">
        <w:rPr>
          <w:rFonts w:ascii="GHEA Grapalat" w:hAnsi="GHEA Grapalat"/>
          <w:color w:val="000000" w:themeColor="text1"/>
        </w:rPr>
        <w:lastRenderedPageBreak/>
        <w:t>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6B7D9E56"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3D7C56">
        <w:rPr>
          <w:rFonts w:ascii="GHEA Grapalat" w:hAnsi="GHEA Grapalat"/>
          <w:b/>
          <w:color w:val="000000" w:themeColor="text1"/>
          <w:sz w:val="22"/>
          <w:szCs w:val="22"/>
          <w:lang w:val="hy-AM"/>
        </w:rPr>
        <w:t>ԵՔ-ԳՀԾՁԲ-26/31</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50B7E99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3D7C56">
        <w:rPr>
          <w:rFonts w:ascii="GHEA Grapalat" w:hAnsi="GHEA Grapalat"/>
          <w:b/>
          <w:color w:val="000000" w:themeColor="text1"/>
          <w:sz w:val="22"/>
          <w:szCs w:val="22"/>
          <w:lang w:val="hy-AM"/>
        </w:rPr>
        <w:t>ԵՔ-ԳՀԾՁԲ-26/31</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22B268C6"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D7C56">
        <w:rPr>
          <w:rFonts w:ascii="GHEA Grapalat" w:hAnsi="GHEA Grapalat"/>
          <w:b/>
          <w:color w:val="000000" w:themeColor="text1"/>
          <w:sz w:val="22"/>
          <w:szCs w:val="22"/>
          <w:lang w:val="hy-AM"/>
        </w:rPr>
        <w:t>ԵՔ-ԳՀԾՁԲ-26/31</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5519BD0A"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D7C56">
        <w:rPr>
          <w:rFonts w:ascii="GHEA Grapalat" w:hAnsi="GHEA Grapalat"/>
          <w:b/>
          <w:color w:val="000000" w:themeColor="text1"/>
          <w:sz w:val="22"/>
          <w:szCs w:val="22"/>
          <w:lang w:val="hy-AM"/>
        </w:rPr>
        <w:t>ԵՔ-ԳՀԾՁԲ-26/31</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8DEA45F"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3D7C56">
        <w:rPr>
          <w:rFonts w:ascii="GHEA Grapalat" w:hAnsi="GHEA Grapalat"/>
          <w:b/>
          <w:color w:val="000000" w:themeColor="text1"/>
          <w:sz w:val="22"/>
          <w:szCs w:val="22"/>
          <w:lang w:val="hy-AM"/>
        </w:rPr>
        <w:t>ԵՔ-ԳՀԾՁԲ-26/31</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0F3CC0A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1E187A2E"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40C0729A" w:rsidR="00C64EE1" w:rsidRPr="009A3A1B" w:rsidRDefault="003615C8" w:rsidP="00C64EE1">
            <w:pPr>
              <w:widowControl w:val="0"/>
              <w:rPr>
                <w:rFonts w:ascii="GHEA Grapalat" w:hAnsi="GHEA Grapalat"/>
                <w:color w:val="000000" w:themeColor="text1"/>
                <w:sz w:val="16"/>
                <w:szCs w:val="16"/>
              </w:rPr>
            </w:pPr>
            <w:r w:rsidRPr="003D7C56">
              <w:rPr>
                <w:rFonts w:ascii="GHEA Grapalat" w:hAnsi="GHEA Grapalat"/>
                <w:b/>
                <w:color w:val="000000" w:themeColor="text1"/>
                <w:spacing w:val="6"/>
                <w:sz w:val="22"/>
                <w:szCs w:val="22"/>
              </w:rPr>
              <w:t>Услуги по очистке Разданского ущелья</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Pr="00D940D8" w:rsidRDefault="0014494F" w:rsidP="00A77CB2">
      <w:pPr>
        <w:jc w:val="both"/>
        <w:rPr>
          <w:rFonts w:ascii="GHEA Grapalat" w:hAnsi="GHEA Grapalat"/>
          <w:i/>
          <w:color w:val="000000" w:themeColor="text1"/>
          <w:sz w:val="22"/>
          <w:szCs w:val="22"/>
        </w:rPr>
      </w:pPr>
    </w:p>
    <w:p w14:paraId="27246467" w14:textId="77777777" w:rsidR="00BA76B1" w:rsidRPr="00D940D8" w:rsidRDefault="00BA76B1" w:rsidP="00A77CB2">
      <w:pPr>
        <w:jc w:val="both"/>
        <w:rPr>
          <w:rFonts w:ascii="GHEA Grapalat" w:hAnsi="GHEA Grapalat"/>
          <w:i/>
          <w:color w:val="000000" w:themeColor="text1"/>
          <w:sz w:val="22"/>
          <w:szCs w:val="22"/>
        </w:rPr>
      </w:pPr>
    </w:p>
    <w:p w14:paraId="5B606CBE" w14:textId="77777777" w:rsidR="00BA76B1" w:rsidRPr="00D940D8" w:rsidRDefault="00BA76B1" w:rsidP="00A77CB2">
      <w:pPr>
        <w:jc w:val="both"/>
        <w:rPr>
          <w:rFonts w:ascii="GHEA Grapalat" w:hAnsi="GHEA Grapalat"/>
          <w:i/>
          <w:color w:val="000000" w:themeColor="text1"/>
          <w:sz w:val="22"/>
          <w:szCs w:val="22"/>
        </w:rPr>
      </w:pPr>
    </w:p>
    <w:p w14:paraId="21CFB7CA" w14:textId="77777777" w:rsidR="00BA76B1" w:rsidRPr="00D940D8" w:rsidRDefault="00BA76B1" w:rsidP="00A77CB2">
      <w:pPr>
        <w:jc w:val="both"/>
        <w:rPr>
          <w:rFonts w:ascii="GHEA Grapalat" w:hAnsi="GHEA Grapalat"/>
          <w:i/>
          <w:color w:val="000000" w:themeColor="text1"/>
          <w:sz w:val="22"/>
          <w:szCs w:val="22"/>
        </w:rPr>
      </w:pPr>
    </w:p>
    <w:p w14:paraId="4D77864E" w14:textId="77777777" w:rsidR="00BA76B1" w:rsidRPr="00D940D8" w:rsidRDefault="00BA76B1" w:rsidP="00A77CB2">
      <w:pPr>
        <w:jc w:val="both"/>
        <w:rPr>
          <w:rFonts w:ascii="GHEA Grapalat" w:hAnsi="GHEA Grapalat"/>
          <w:i/>
          <w:color w:val="000000" w:themeColor="text1"/>
          <w:sz w:val="22"/>
          <w:szCs w:val="22"/>
        </w:rPr>
      </w:pPr>
    </w:p>
    <w:p w14:paraId="2173D134" w14:textId="77777777" w:rsidR="00BA76B1" w:rsidRPr="00D940D8" w:rsidRDefault="00BA76B1" w:rsidP="00A77CB2">
      <w:pPr>
        <w:jc w:val="both"/>
        <w:rPr>
          <w:rFonts w:ascii="GHEA Grapalat" w:hAnsi="GHEA Grapalat"/>
          <w:i/>
          <w:color w:val="000000" w:themeColor="text1"/>
          <w:sz w:val="22"/>
          <w:szCs w:val="22"/>
        </w:rPr>
      </w:pPr>
    </w:p>
    <w:p w14:paraId="34091DF4" w14:textId="77777777" w:rsidR="00BA76B1" w:rsidRPr="00D940D8" w:rsidRDefault="00BA76B1" w:rsidP="00A77CB2">
      <w:pPr>
        <w:jc w:val="both"/>
        <w:rPr>
          <w:rFonts w:ascii="GHEA Grapalat" w:hAnsi="GHEA Grapalat"/>
          <w:i/>
          <w:color w:val="000000" w:themeColor="text1"/>
          <w:sz w:val="22"/>
          <w:szCs w:val="22"/>
        </w:rPr>
      </w:pPr>
    </w:p>
    <w:p w14:paraId="0AA48441" w14:textId="77777777" w:rsidR="00BA76B1" w:rsidRPr="00D940D8" w:rsidRDefault="00BA76B1" w:rsidP="00A77CB2">
      <w:pPr>
        <w:jc w:val="both"/>
        <w:rPr>
          <w:rFonts w:ascii="GHEA Grapalat" w:hAnsi="GHEA Grapalat"/>
          <w:i/>
          <w:color w:val="000000" w:themeColor="text1"/>
          <w:sz w:val="22"/>
          <w:szCs w:val="22"/>
        </w:rPr>
      </w:pPr>
    </w:p>
    <w:p w14:paraId="15F899DF" w14:textId="77777777" w:rsidR="00BA76B1" w:rsidRPr="00D940D8" w:rsidRDefault="00BA76B1" w:rsidP="00A77CB2">
      <w:pPr>
        <w:jc w:val="both"/>
        <w:rPr>
          <w:rFonts w:ascii="GHEA Grapalat" w:hAnsi="GHEA Grapalat"/>
          <w:i/>
          <w:color w:val="000000" w:themeColor="text1"/>
          <w:sz w:val="22"/>
          <w:szCs w:val="22"/>
        </w:rPr>
      </w:pPr>
    </w:p>
    <w:p w14:paraId="45F1F7A1" w14:textId="77777777" w:rsidR="00BA76B1" w:rsidRPr="00D940D8" w:rsidRDefault="00BA76B1" w:rsidP="00A77CB2">
      <w:pPr>
        <w:jc w:val="both"/>
        <w:rPr>
          <w:rFonts w:ascii="GHEA Grapalat" w:hAnsi="GHEA Grapalat"/>
          <w:i/>
          <w:color w:val="000000" w:themeColor="text1"/>
          <w:sz w:val="22"/>
          <w:szCs w:val="22"/>
        </w:rPr>
      </w:pPr>
    </w:p>
    <w:p w14:paraId="4E0B1164" w14:textId="77777777" w:rsidR="00BA76B1" w:rsidRPr="00D940D8" w:rsidRDefault="00BA76B1" w:rsidP="00A77CB2">
      <w:pPr>
        <w:jc w:val="both"/>
        <w:rPr>
          <w:rFonts w:ascii="GHEA Grapalat" w:hAnsi="GHEA Grapalat"/>
          <w:i/>
          <w:color w:val="000000" w:themeColor="text1"/>
          <w:sz w:val="22"/>
          <w:szCs w:val="22"/>
        </w:rPr>
      </w:pPr>
    </w:p>
    <w:p w14:paraId="387ECB4B" w14:textId="77777777" w:rsidR="00BA76B1" w:rsidRDefault="00BA76B1" w:rsidP="00A77CB2">
      <w:pPr>
        <w:jc w:val="both"/>
        <w:rPr>
          <w:rFonts w:ascii="GHEA Grapalat" w:hAnsi="GHEA Grapalat"/>
          <w:i/>
          <w:color w:val="000000" w:themeColor="text1"/>
          <w:sz w:val="22"/>
          <w:szCs w:val="22"/>
          <w:lang w:val="en-US"/>
        </w:rPr>
      </w:pPr>
    </w:p>
    <w:p w14:paraId="06F41E2B" w14:textId="77777777" w:rsidR="003615C8" w:rsidRDefault="003615C8" w:rsidP="00A77CB2">
      <w:pPr>
        <w:jc w:val="both"/>
        <w:rPr>
          <w:rFonts w:ascii="GHEA Grapalat" w:hAnsi="GHEA Grapalat"/>
          <w:i/>
          <w:color w:val="000000" w:themeColor="text1"/>
          <w:sz w:val="22"/>
          <w:szCs w:val="22"/>
          <w:lang w:val="en-US"/>
        </w:rPr>
      </w:pPr>
    </w:p>
    <w:p w14:paraId="5C14FB94" w14:textId="77777777" w:rsidR="003615C8" w:rsidRDefault="003615C8" w:rsidP="00A77CB2">
      <w:pPr>
        <w:jc w:val="both"/>
        <w:rPr>
          <w:rFonts w:ascii="GHEA Grapalat" w:hAnsi="GHEA Grapalat"/>
          <w:i/>
          <w:color w:val="000000" w:themeColor="text1"/>
          <w:sz w:val="22"/>
          <w:szCs w:val="22"/>
          <w:lang w:val="en-US"/>
        </w:rPr>
      </w:pPr>
    </w:p>
    <w:p w14:paraId="3A02DAB8" w14:textId="77777777" w:rsidR="003615C8" w:rsidRDefault="003615C8" w:rsidP="00A77CB2">
      <w:pPr>
        <w:jc w:val="both"/>
        <w:rPr>
          <w:rFonts w:ascii="GHEA Grapalat" w:hAnsi="GHEA Grapalat"/>
          <w:i/>
          <w:color w:val="000000" w:themeColor="text1"/>
          <w:sz w:val="22"/>
          <w:szCs w:val="22"/>
          <w:lang w:val="en-US"/>
        </w:rPr>
      </w:pPr>
    </w:p>
    <w:p w14:paraId="47D95C8E" w14:textId="77777777" w:rsidR="003615C8" w:rsidRPr="003615C8" w:rsidRDefault="003615C8" w:rsidP="00A77CB2">
      <w:pPr>
        <w:jc w:val="both"/>
        <w:rPr>
          <w:rFonts w:ascii="GHEA Grapalat" w:hAnsi="GHEA Grapalat"/>
          <w:i/>
          <w:color w:val="000000" w:themeColor="text1"/>
          <w:sz w:val="22"/>
          <w:szCs w:val="22"/>
          <w:lang w:val="en-US"/>
        </w:rPr>
      </w:pPr>
    </w:p>
    <w:p w14:paraId="0F086287" w14:textId="433D55A1" w:rsidR="00BA76B1" w:rsidRPr="00D940D8" w:rsidRDefault="00BA76B1" w:rsidP="00BA76B1">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2</w:t>
      </w:r>
      <w:r w:rsidRPr="00D940D8">
        <w:rPr>
          <w:rFonts w:ascii="GHEA Grapalat" w:hAnsi="GHEA Grapalat"/>
          <w:b/>
          <w:color w:val="000000" w:themeColor="text1"/>
          <w:sz w:val="24"/>
          <w:szCs w:val="24"/>
        </w:rPr>
        <w:t>.1</w:t>
      </w:r>
    </w:p>
    <w:p w14:paraId="4FB8854C" w14:textId="77777777" w:rsidR="00BA76B1" w:rsidRPr="00003FAD" w:rsidRDefault="00BA76B1" w:rsidP="00BA76B1">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74DE8D8C" w14:textId="176A32CE" w:rsidR="00BA76B1" w:rsidRPr="00003FAD" w:rsidRDefault="00BA76B1" w:rsidP="00BA76B1">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lang w:val="af-ZA"/>
        </w:rPr>
        <w:t>»</w:t>
      </w:r>
    </w:p>
    <w:p w14:paraId="6FEF3AF5" w14:textId="77777777" w:rsidR="00BA76B1" w:rsidRPr="00B96898" w:rsidRDefault="00BA76B1" w:rsidP="00A77CB2">
      <w:pPr>
        <w:jc w:val="both"/>
        <w:rPr>
          <w:rFonts w:ascii="GHEA Grapalat" w:hAnsi="GHEA Grapalat"/>
          <w:i/>
          <w:color w:val="000000" w:themeColor="text1"/>
          <w:sz w:val="22"/>
          <w:szCs w:val="22"/>
        </w:rPr>
      </w:pPr>
    </w:p>
    <w:p w14:paraId="23DDC90A" w14:textId="77777777" w:rsidR="00BA76B1" w:rsidRPr="00B96898" w:rsidRDefault="00BA76B1" w:rsidP="00A77CB2">
      <w:pPr>
        <w:jc w:val="both"/>
        <w:rPr>
          <w:rFonts w:ascii="GHEA Grapalat" w:hAnsi="GHEA Grapalat"/>
          <w:i/>
          <w:color w:val="000000" w:themeColor="text1"/>
          <w:sz w:val="22"/>
          <w:szCs w:val="22"/>
        </w:rPr>
      </w:pPr>
    </w:p>
    <w:p w14:paraId="687E79E7" w14:textId="23D37860" w:rsidR="00BA76B1" w:rsidRPr="00B96898" w:rsidRDefault="00B96898" w:rsidP="00A77CB2">
      <w:pPr>
        <w:jc w:val="both"/>
        <w:rPr>
          <w:rFonts w:ascii="GHEA Grapalat" w:hAnsi="GHEA Grapalat"/>
          <w:i/>
          <w:color w:val="000000" w:themeColor="text1"/>
          <w:sz w:val="22"/>
          <w:szCs w:val="22"/>
        </w:rPr>
      </w:pPr>
      <w:r w:rsidRPr="00FB0E18">
        <w:rPr>
          <w:rFonts w:ascii="Armenian Times"/>
        </w:rPr>
        <w:t>Услуг</w:t>
      </w:r>
      <w:r>
        <w:rPr>
          <w:rFonts w:asciiTheme="minorHAnsi" w:hAnsiTheme="minorHAnsi"/>
        </w:rPr>
        <w:t>и</w:t>
      </w:r>
      <w:r w:rsidRPr="00CB144A">
        <w:rPr>
          <w:rFonts w:ascii="Armenian Times"/>
        </w:rPr>
        <w:t xml:space="preserve"> </w:t>
      </w:r>
      <w:r w:rsidRPr="00CB144A">
        <w:rPr>
          <w:rFonts w:ascii="Armenian Times"/>
        </w:rPr>
        <w:t>по</w:t>
      </w:r>
      <w:r w:rsidRPr="00CB144A">
        <w:rPr>
          <w:rFonts w:ascii="Armenian Times"/>
        </w:rPr>
        <w:t xml:space="preserve"> </w:t>
      </w:r>
      <w:r w:rsidRPr="00CB144A">
        <w:rPr>
          <w:rFonts w:ascii="Armenian Times"/>
        </w:rPr>
        <w:t>благоустройству</w:t>
      </w:r>
      <w:r w:rsidRPr="00CB144A">
        <w:rPr>
          <w:rFonts w:ascii="Armenian Times"/>
        </w:rPr>
        <w:t xml:space="preserve"> </w:t>
      </w:r>
      <w:r w:rsidRPr="00CB144A">
        <w:rPr>
          <w:rFonts w:ascii="Armenian Times"/>
        </w:rPr>
        <w:t>Разданского</w:t>
      </w:r>
      <w:r w:rsidRPr="00CB144A">
        <w:rPr>
          <w:rFonts w:ascii="Armenian Times"/>
        </w:rPr>
        <w:t xml:space="preserve"> </w:t>
      </w:r>
      <w:r w:rsidRPr="00CB144A">
        <w:rPr>
          <w:rFonts w:ascii="Armenian Times"/>
        </w:rPr>
        <w:t>ущелья</w:t>
      </w:r>
      <w:r w:rsidRPr="00CB144A">
        <w:rPr>
          <w:rFonts w:ascii="Armenian Times"/>
        </w:rPr>
        <w:t xml:space="preserve"> </w:t>
      </w:r>
      <w:r w:rsidRPr="00CB144A">
        <w:rPr>
          <w:rFonts w:ascii="Armenian Times"/>
        </w:rPr>
        <w:t>административного</w:t>
      </w:r>
      <w:r w:rsidRPr="00CB144A">
        <w:rPr>
          <w:rFonts w:ascii="Armenian Times"/>
        </w:rPr>
        <w:t xml:space="preserve"> </w:t>
      </w:r>
      <w:r w:rsidRPr="00CB144A">
        <w:rPr>
          <w:rFonts w:ascii="Armenian Times"/>
        </w:rPr>
        <w:t>округа</w:t>
      </w:r>
      <w:r w:rsidRPr="00CB144A">
        <w:rPr>
          <w:rFonts w:ascii="Armenian Times"/>
        </w:rPr>
        <w:t xml:space="preserve"> </w:t>
      </w:r>
      <w:r w:rsidRPr="00CB144A">
        <w:rPr>
          <w:rFonts w:ascii="Armenian Times"/>
        </w:rPr>
        <w:t>Арабкир</w:t>
      </w:r>
    </w:p>
    <w:p w14:paraId="74EBE79A" w14:textId="77777777" w:rsidR="00B96898" w:rsidRDefault="00B96898" w:rsidP="00B96898">
      <w:pPr>
        <w:jc w:val="center"/>
        <w:rPr>
          <w:rFonts w:ascii="Armenian Times"/>
        </w:rPr>
      </w:pPr>
      <w:r>
        <w:rPr>
          <w:rFonts w:ascii="Armenian Times"/>
        </w:rPr>
        <w:t>Расчетная</w:t>
      </w:r>
      <w:r>
        <w:rPr>
          <w:rFonts w:ascii="Armenian Times"/>
        </w:rPr>
        <w:t xml:space="preserve"> </w:t>
      </w:r>
      <w:r>
        <w:rPr>
          <w:rFonts w:ascii="Armenian Times"/>
        </w:rPr>
        <w:t>смета</w:t>
      </w:r>
    </w:p>
    <w:p w14:paraId="7C039FB1" w14:textId="77777777" w:rsidR="0014494F" w:rsidRDefault="0014494F" w:rsidP="00A77CB2">
      <w:pPr>
        <w:jc w:val="both"/>
        <w:rPr>
          <w:rFonts w:ascii="GHEA Grapalat" w:hAnsi="GHEA Grapalat"/>
          <w:i/>
          <w:color w:val="000000" w:themeColor="text1"/>
          <w:sz w:val="22"/>
          <w:szCs w:val="22"/>
        </w:rPr>
      </w:pPr>
    </w:p>
    <w:tbl>
      <w:tblPr>
        <w:tblW w:w="7920" w:type="dxa"/>
        <w:tblInd w:w="-600" w:type="dxa"/>
        <w:tblLayout w:type="fixed"/>
        <w:tblCellMar>
          <w:left w:w="30" w:type="dxa"/>
          <w:right w:w="30" w:type="dxa"/>
        </w:tblCellMar>
        <w:tblLook w:val="0600" w:firstRow="0" w:lastRow="0" w:firstColumn="0" w:lastColumn="0" w:noHBand="1" w:noVBand="1"/>
      </w:tblPr>
      <w:tblGrid>
        <w:gridCol w:w="540"/>
        <w:gridCol w:w="2340"/>
        <w:gridCol w:w="1260"/>
        <w:gridCol w:w="1350"/>
        <w:gridCol w:w="1260"/>
        <w:gridCol w:w="1170"/>
      </w:tblGrid>
      <w:tr w:rsidR="008F3827" w:rsidRPr="00CE61A0" w14:paraId="529B6CB4" w14:textId="77777777" w:rsidTr="007E1407">
        <w:trPr>
          <w:trHeight w:val="566"/>
        </w:trPr>
        <w:tc>
          <w:tcPr>
            <w:tcW w:w="540" w:type="dxa"/>
            <w:tcBorders>
              <w:top w:val="single" w:sz="4" w:space="0" w:color="auto"/>
              <w:left w:val="single" w:sz="12" w:space="0" w:color="auto"/>
              <w:bottom w:val="single" w:sz="12" w:space="0" w:color="auto"/>
              <w:right w:val="single" w:sz="12" w:space="0" w:color="auto"/>
            </w:tcBorders>
          </w:tcPr>
          <w:p w14:paraId="1CB4EAB5" w14:textId="77777777" w:rsidR="008F3827" w:rsidRPr="00B75F31" w:rsidRDefault="008F3827" w:rsidP="007E1407">
            <w:r>
              <w:t>N п/п</w:t>
            </w:r>
          </w:p>
        </w:tc>
        <w:tc>
          <w:tcPr>
            <w:tcW w:w="2340" w:type="dxa"/>
            <w:tcBorders>
              <w:top w:val="single" w:sz="4" w:space="0" w:color="auto"/>
              <w:left w:val="single" w:sz="12" w:space="0" w:color="auto"/>
              <w:bottom w:val="single" w:sz="12" w:space="0" w:color="auto"/>
              <w:right w:val="single" w:sz="12" w:space="0" w:color="auto"/>
            </w:tcBorders>
          </w:tcPr>
          <w:p w14:paraId="639CF61F" w14:textId="77777777" w:rsidR="008F3827" w:rsidRPr="00B75F31" w:rsidRDefault="008F3827" w:rsidP="007E1407">
            <w:r>
              <w:t>Наименование работы</w:t>
            </w:r>
          </w:p>
        </w:tc>
        <w:tc>
          <w:tcPr>
            <w:tcW w:w="1260" w:type="dxa"/>
            <w:tcBorders>
              <w:top w:val="single" w:sz="4" w:space="0" w:color="auto"/>
              <w:left w:val="single" w:sz="12" w:space="0" w:color="auto"/>
              <w:bottom w:val="single" w:sz="12" w:space="0" w:color="auto"/>
              <w:right w:val="single" w:sz="12" w:space="0" w:color="auto"/>
            </w:tcBorders>
          </w:tcPr>
          <w:p w14:paraId="179AF156" w14:textId="77777777" w:rsidR="008F3827" w:rsidRPr="00572B56" w:rsidRDefault="008F3827" w:rsidP="007E1407">
            <w:pPr>
              <w:rPr>
                <w:rFonts w:ascii="Arial LatArm" w:hAnsi="Arial LatArm" w:cs="Arial LatArm"/>
              </w:rPr>
            </w:pPr>
            <w:r>
              <w:t>Ед./изм.</w:t>
            </w:r>
          </w:p>
        </w:tc>
        <w:tc>
          <w:tcPr>
            <w:tcW w:w="1350" w:type="dxa"/>
            <w:tcBorders>
              <w:top w:val="single" w:sz="4" w:space="0" w:color="auto"/>
              <w:left w:val="single" w:sz="12" w:space="0" w:color="auto"/>
              <w:bottom w:val="single" w:sz="12" w:space="0" w:color="auto"/>
              <w:right w:val="single" w:sz="12" w:space="0" w:color="auto"/>
            </w:tcBorders>
          </w:tcPr>
          <w:p w14:paraId="2E291D33" w14:textId="77777777" w:rsidR="008F3827" w:rsidRPr="00572B56" w:rsidRDefault="008F3827" w:rsidP="007E1407">
            <w:pPr>
              <w:rPr>
                <w:rFonts w:ascii="Arial LatArm" w:hAnsi="Arial LatArm" w:cs="Arial LatArm"/>
              </w:rPr>
            </w:pPr>
            <w:r>
              <w:t>Количество</w:t>
            </w:r>
          </w:p>
        </w:tc>
        <w:tc>
          <w:tcPr>
            <w:tcW w:w="1260" w:type="dxa"/>
            <w:tcBorders>
              <w:top w:val="single" w:sz="4" w:space="0" w:color="auto"/>
              <w:left w:val="single" w:sz="12" w:space="0" w:color="auto"/>
              <w:bottom w:val="single" w:sz="12" w:space="0" w:color="auto"/>
              <w:right w:val="single" w:sz="12" w:space="0" w:color="auto"/>
            </w:tcBorders>
          </w:tcPr>
          <w:p w14:paraId="7A5206C4" w14:textId="77777777" w:rsidR="008F3827" w:rsidRPr="00CE61A0" w:rsidRDefault="008F3827" w:rsidP="007E1407">
            <w:pPr>
              <w:rPr>
                <w:rFonts w:ascii="Armenian Times" w:hAnsi="Armenian Times" w:cs="Arial LatArm"/>
              </w:rPr>
            </w:pPr>
            <w:r>
              <w:rPr>
                <w:rFonts w:ascii="Armenian Times"/>
              </w:rPr>
              <w:t>стоимость</w:t>
            </w:r>
          </w:p>
        </w:tc>
        <w:tc>
          <w:tcPr>
            <w:tcW w:w="1170" w:type="dxa"/>
            <w:tcBorders>
              <w:top w:val="single" w:sz="4" w:space="0" w:color="auto"/>
              <w:left w:val="single" w:sz="12" w:space="0" w:color="auto"/>
              <w:bottom w:val="single" w:sz="12" w:space="0" w:color="auto"/>
              <w:right w:val="single" w:sz="4" w:space="0" w:color="auto"/>
            </w:tcBorders>
          </w:tcPr>
          <w:p w14:paraId="37DA73DB" w14:textId="77777777" w:rsidR="008F3827" w:rsidRPr="00CE61A0" w:rsidRDefault="008F3827" w:rsidP="007E1407">
            <w:pPr>
              <w:rPr>
                <w:rFonts w:ascii="Armenian Times" w:hAnsi="Armenian Times" w:cs="Arial LatArm"/>
              </w:rPr>
            </w:pPr>
            <w:r>
              <w:rPr>
                <w:rFonts w:ascii="Armenian Times"/>
              </w:rPr>
              <w:t>Всего</w:t>
            </w:r>
          </w:p>
        </w:tc>
      </w:tr>
      <w:tr w:rsidR="008F3827" w:rsidRPr="00CE61A0" w14:paraId="479D1D82" w14:textId="77777777" w:rsidTr="007E1407">
        <w:trPr>
          <w:trHeight w:val="591"/>
        </w:trPr>
        <w:tc>
          <w:tcPr>
            <w:tcW w:w="540" w:type="dxa"/>
            <w:tcBorders>
              <w:top w:val="single" w:sz="12" w:space="0" w:color="auto"/>
              <w:left w:val="single" w:sz="6" w:space="0" w:color="auto"/>
              <w:bottom w:val="single" w:sz="6" w:space="0" w:color="auto"/>
              <w:right w:val="single" w:sz="6" w:space="0" w:color="auto"/>
            </w:tcBorders>
          </w:tcPr>
          <w:p w14:paraId="2FA60E8E" w14:textId="77777777" w:rsidR="008F3827" w:rsidRPr="00572B56" w:rsidRDefault="008F3827" w:rsidP="007E1407">
            <w:r w:rsidRPr="00572B56">
              <w:t>1</w:t>
            </w:r>
          </w:p>
        </w:tc>
        <w:tc>
          <w:tcPr>
            <w:tcW w:w="2340" w:type="dxa"/>
            <w:tcBorders>
              <w:top w:val="single" w:sz="12" w:space="0" w:color="auto"/>
              <w:left w:val="single" w:sz="6" w:space="0" w:color="auto"/>
              <w:bottom w:val="single" w:sz="6" w:space="0" w:color="auto"/>
              <w:right w:val="single" w:sz="6" w:space="0" w:color="auto"/>
            </w:tcBorders>
          </w:tcPr>
          <w:p w14:paraId="10893D46" w14:textId="77777777" w:rsidR="008F3827" w:rsidRPr="00CB144A" w:rsidRDefault="008F3827" w:rsidP="007E1407">
            <w:pPr>
              <w:ind w:left="-435"/>
              <w:rPr>
                <w:rFonts w:ascii="Arial LatArm" w:hAnsi="Arial LatArm" w:cs="Arial LatArm"/>
              </w:rPr>
            </w:pPr>
            <w:r w:rsidRPr="00CB144A">
              <w:t>Погрузка разрушенного грунта и строймусора на а/м</w:t>
            </w:r>
          </w:p>
        </w:tc>
        <w:tc>
          <w:tcPr>
            <w:tcW w:w="1260" w:type="dxa"/>
            <w:tcBorders>
              <w:top w:val="single" w:sz="12" w:space="0" w:color="auto"/>
              <w:left w:val="single" w:sz="6" w:space="0" w:color="auto"/>
              <w:bottom w:val="single" w:sz="6" w:space="0" w:color="auto"/>
              <w:right w:val="single" w:sz="6" w:space="0" w:color="auto"/>
            </w:tcBorders>
          </w:tcPr>
          <w:p w14:paraId="7C00582E" w14:textId="77777777" w:rsidR="008F3827" w:rsidRPr="00572B56" w:rsidRDefault="008F3827" w:rsidP="007E1407">
            <w:pPr>
              <w:rPr>
                <w:vertAlign w:val="superscript"/>
              </w:rPr>
            </w:pPr>
            <w:r>
              <w:t>м</w:t>
            </w:r>
            <w:r w:rsidRPr="00572B56">
              <w:rPr>
                <w:vertAlign w:val="superscript"/>
              </w:rPr>
              <w:t>3</w:t>
            </w:r>
          </w:p>
        </w:tc>
        <w:tc>
          <w:tcPr>
            <w:tcW w:w="1350" w:type="dxa"/>
            <w:tcBorders>
              <w:top w:val="single" w:sz="12" w:space="0" w:color="auto"/>
              <w:left w:val="single" w:sz="6" w:space="0" w:color="auto"/>
              <w:bottom w:val="single" w:sz="6" w:space="0" w:color="auto"/>
              <w:right w:val="single" w:sz="6" w:space="0" w:color="auto"/>
            </w:tcBorders>
          </w:tcPr>
          <w:p w14:paraId="3443CDEE" w14:textId="77777777" w:rsidR="008F3827" w:rsidRPr="00572B56" w:rsidRDefault="008F3827" w:rsidP="007E1407">
            <w:r w:rsidRPr="00572B56">
              <w:t>3</w:t>
            </w:r>
            <w:r>
              <w:t>1.5</w:t>
            </w:r>
          </w:p>
        </w:tc>
        <w:tc>
          <w:tcPr>
            <w:tcW w:w="1260" w:type="dxa"/>
            <w:tcBorders>
              <w:top w:val="single" w:sz="12" w:space="0" w:color="auto"/>
              <w:left w:val="single" w:sz="6" w:space="0" w:color="auto"/>
              <w:bottom w:val="single" w:sz="6" w:space="0" w:color="auto"/>
              <w:right w:val="single" w:sz="6" w:space="0" w:color="auto"/>
            </w:tcBorders>
          </w:tcPr>
          <w:p w14:paraId="283FE89F" w14:textId="4DFB3105" w:rsidR="008F3827" w:rsidRPr="00CE61A0" w:rsidRDefault="008F3827" w:rsidP="007E1407">
            <w:pPr>
              <w:rPr>
                <w:rFonts w:ascii="Armenian Times" w:hAnsi="Armenian Times"/>
              </w:rPr>
            </w:pPr>
          </w:p>
        </w:tc>
        <w:tc>
          <w:tcPr>
            <w:tcW w:w="1170" w:type="dxa"/>
            <w:tcBorders>
              <w:top w:val="single" w:sz="12" w:space="0" w:color="auto"/>
              <w:left w:val="single" w:sz="6" w:space="0" w:color="auto"/>
              <w:bottom w:val="single" w:sz="6" w:space="0" w:color="auto"/>
              <w:right w:val="single" w:sz="4" w:space="0" w:color="auto"/>
            </w:tcBorders>
          </w:tcPr>
          <w:p w14:paraId="36CBE857" w14:textId="5EC1DAFE" w:rsidR="008F3827" w:rsidRPr="00CE61A0" w:rsidRDefault="008F3827" w:rsidP="007E1407">
            <w:pPr>
              <w:rPr>
                <w:rFonts w:ascii="Armenian Times" w:hAnsi="Armenian Times"/>
              </w:rPr>
            </w:pPr>
          </w:p>
        </w:tc>
      </w:tr>
      <w:tr w:rsidR="008F3827" w:rsidRPr="00CE61A0" w14:paraId="327A1F6E" w14:textId="77777777" w:rsidTr="007E1407">
        <w:trPr>
          <w:trHeight w:val="624"/>
        </w:trPr>
        <w:tc>
          <w:tcPr>
            <w:tcW w:w="540" w:type="dxa"/>
            <w:tcBorders>
              <w:top w:val="single" w:sz="6" w:space="0" w:color="auto"/>
              <w:left w:val="single" w:sz="6" w:space="0" w:color="auto"/>
              <w:bottom w:val="single" w:sz="6" w:space="0" w:color="auto"/>
              <w:right w:val="single" w:sz="6" w:space="0" w:color="auto"/>
            </w:tcBorders>
          </w:tcPr>
          <w:p w14:paraId="7181DE23" w14:textId="77777777" w:rsidR="008F3827" w:rsidRPr="00572B56" w:rsidRDefault="008F3827" w:rsidP="007E1407">
            <w:r w:rsidRPr="00572B56">
              <w:t>2</w:t>
            </w:r>
          </w:p>
        </w:tc>
        <w:tc>
          <w:tcPr>
            <w:tcW w:w="2340" w:type="dxa"/>
            <w:tcBorders>
              <w:top w:val="single" w:sz="6" w:space="0" w:color="auto"/>
              <w:left w:val="single" w:sz="6" w:space="0" w:color="auto"/>
              <w:bottom w:val="single" w:sz="6" w:space="0" w:color="auto"/>
              <w:right w:val="single" w:sz="6" w:space="0" w:color="auto"/>
            </w:tcBorders>
          </w:tcPr>
          <w:p w14:paraId="1E33E3B8" w14:textId="77777777" w:rsidR="008F3827" w:rsidRPr="00CB144A" w:rsidRDefault="008F3827" w:rsidP="007E1407">
            <w:pPr>
              <w:rPr>
                <w:rFonts w:ascii="Arial LatArm" w:hAnsi="Arial LatArm" w:cs="Arial LatArm"/>
              </w:rPr>
            </w:pPr>
            <w:r w:rsidRPr="00CB144A">
              <w:t>Вывоз строймусора на расстояние 12км</w:t>
            </w:r>
          </w:p>
        </w:tc>
        <w:tc>
          <w:tcPr>
            <w:tcW w:w="1260" w:type="dxa"/>
            <w:tcBorders>
              <w:top w:val="single" w:sz="6" w:space="0" w:color="auto"/>
              <w:left w:val="single" w:sz="6" w:space="0" w:color="auto"/>
              <w:bottom w:val="single" w:sz="6" w:space="0" w:color="auto"/>
              <w:right w:val="single" w:sz="6" w:space="0" w:color="auto"/>
            </w:tcBorders>
          </w:tcPr>
          <w:p w14:paraId="47B3DF30" w14:textId="77777777" w:rsidR="008F3827" w:rsidRPr="00572B56" w:rsidRDefault="008F3827" w:rsidP="007E1407">
            <w:pPr>
              <w:rPr>
                <w:rFonts w:ascii="Arial LatArm" w:hAnsi="Arial LatArm" w:cs="Arial LatArm"/>
              </w:rPr>
            </w:pPr>
            <w:r>
              <w:t>т</w:t>
            </w:r>
          </w:p>
        </w:tc>
        <w:tc>
          <w:tcPr>
            <w:tcW w:w="1350" w:type="dxa"/>
            <w:tcBorders>
              <w:top w:val="single" w:sz="6" w:space="0" w:color="auto"/>
              <w:left w:val="single" w:sz="6" w:space="0" w:color="auto"/>
              <w:bottom w:val="single" w:sz="6" w:space="0" w:color="auto"/>
              <w:right w:val="single" w:sz="6" w:space="0" w:color="auto"/>
            </w:tcBorders>
          </w:tcPr>
          <w:p w14:paraId="5A860A01" w14:textId="77777777" w:rsidR="008F3827" w:rsidRPr="00572B56" w:rsidRDefault="008F3827" w:rsidP="007E1407">
            <w:r>
              <w:t>50</w:t>
            </w:r>
          </w:p>
        </w:tc>
        <w:tc>
          <w:tcPr>
            <w:tcW w:w="1260" w:type="dxa"/>
            <w:tcBorders>
              <w:top w:val="single" w:sz="6" w:space="0" w:color="auto"/>
              <w:left w:val="single" w:sz="6" w:space="0" w:color="auto"/>
              <w:bottom w:val="single" w:sz="6" w:space="0" w:color="auto"/>
              <w:right w:val="single" w:sz="6" w:space="0" w:color="auto"/>
            </w:tcBorders>
          </w:tcPr>
          <w:p w14:paraId="633AB2D6" w14:textId="3091E870" w:rsidR="008F3827" w:rsidRPr="00CE61A0" w:rsidRDefault="008F3827" w:rsidP="007E1407">
            <w:pPr>
              <w:rPr>
                <w:rFonts w:ascii="Armenian Times" w:hAnsi="Armenian Times"/>
              </w:rPr>
            </w:pPr>
          </w:p>
        </w:tc>
        <w:tc>
          <w:tcPr>
            <w:tcW w:w="1170" w:type="dxa"/>
            <w:tcBorders>
              <w:top w:val="single" w:sz="6" w:space="0" w:color="auto"/>
              <w:left w:val="single" w:sz="6" w:space="0" w:color="auto"/>
              <w:bottom w:val="single" w:sz="6" w:space="0" w:color="auto"/>
              <w:right w:val="single" w:sz="4" w:space="0" w:color="auto"/>
            </w:tcBorders>
          </w:tcPr>
          <w:p w14:paraId="5DEB99DA" w14:textId="38946921" w:rsidR="008F3827" w:rsidRPr="00CE61A0" w:rsidRDefault="008F3827" w:rsidP="007E1407">
            <w:pPr>
              <w:rPr>
                <w:rFonts w:ascii="Armenian Times" w:hAnsi="Armenian Times"/>
              </w:rPr>
            </w:pPr>
          </w:p>
        </w:tc>
      </w:tr>
      <w:tr w:rsidR="008F3827" w:rsidRPr="00CE61A0" w14:paraId="3DEB7959" w14:textId="77777777" w:rsidTr="007E1407">
        <w:trPr>
          <w:trHeight w:val="705"/>
        </w:trPr>
        <w:tc>
          <w:tcPr>
            <w:tcW w:w="540" w:type="dxa"/>
            <w:tcBorders>
              <w:top w:val="single" w:sz="6" w:space="0" w:color="auto"/>
              <w:left w:val="single" w:sz="6" w:space="0" w:color="auto"/>
              <w:bottom w:val="single" w:sz="6" w:space="0" w:color="auto"/>
              <w:right w:val="single" w:sz="6" w:space="0" w:color="auto"/>
            </w:tcBorders>
          </w:tcPr>
          <w:p w14:paraId="121493A2" w14:textId="77777777" w:rsidR="008F3827" w:rsidRPr="00572B56" w:rsidRDefault="008F3827" w:rsidP="007E1407">
            <w:r w:rsidRPr="00572B56">
              <w:t>3</w:t>
            </w:r>
          </w:p>
        </w:tc>
        <w:tc>
          <w:tcPr>
            <w:tcW w:w="2340" w:type="dxa"/>
            <w:tcBorders>
              <w:top w:val="single" w:sz="6" w:space="0" w:color="auto"/>
              <w:left w:val="single" w:sz="6" w:space="0" w:color="auto"/>
              <w:bottom w:val="single" w:sz="6" w:space="0" w:color="auto"/>
              <w:right w:val="single" w:sz="6" w:space="0" w:color="auto"/>
            </w:tcBorders>
          </w:tcPr>
          <w:p w14:paraId="3A706B12" w14:textId="77777777" w:rsidR="008F3827" w:rsidRPr="00CB144A" w:rsidRDefault="008F3827" w:rsidP="007E1407">
            <w:pPr>
              <w:rPr>
                <w:rFonts w:ascii="Arial LatArm" w:hAnsi="Arial LatArm" w:cs="Arial LatArm"/>
              </w:rPr>
            </w:pPr>
            <w:r w:rsidRPr="00CB144A">
              <w:t>Очистка и погрузка сухих листьев и ила, накопившихся на дне канала</w:t>
            </w:r>
          </w:p>
        </w:tc>
        <w:tc>
          <w:tcPr>
            <w:tcW w:w="1260" w:type="dxa"/>
            <w:tcBorders>
              <w:top w:val="single" w:sz="6" w:space="0" w:color="auto"/>
              <w:left w:val="single" w:sz="6" w:space="0" w:color="auto"/>
              <w:bottom w:val="single" w:sz="6" w:space="0" w:color="auto"/>
              <w:right w:val="single" w:sz="6" w:space="0" w:color="auto"/>
            </w:tcBorders>
          </w:tcPr>
          <w:p w14:paraId="05C85461" w14:textId="77777777" w:rsidR="008F3827" w:rsidRPr="00572B56" w:rsidRDefault="008F3827" w:rsidP="007E1407">
            <w:pPr>
              <w:rPr>
                <w:vertAlign w:val="superscript"/>
              </w:rPr>
            </w:pPr>
            <w:r>
              <w:t>м</w:t>
            </w:r>
            <w:r w:rsidRPr="00572B56">
              <w:rPr>
                <w:vertAlign w:val="superscript"/>
              </w:rPr>
              <w:t>3</w:t>
            </w:r>
          </w:p>
        </w:tc>
        <w:tc>
          <w:tcPr>
            <w:tcW w:w="1350" w:type="dxa"/>
            <w:tcBorders>
              <w:top w:val="single" w:sz="6" w:space="0" w:color="auto"/>
              <w:left w:val="single" w:sz="6" w:space="0" w:color="auto"/>
              <w:bottom w:val="single" w:sz="6" w:space="0" w:color="auto"/>
              <w:right w:val="single" w:sz="6" w:space="0" w:color="auto"/>
            </w:tcBorders>
          </w:tcPr>
          <w:p w14:paraId="7159C19C" w14:textId="77777777" w:rsidR="008F3827" w:rsidRPr="00572B56" w:rsidRDefault="008F3827" w:rsidP="007E1407">
            <w:r>
              <w:t>156</w:t>
            </w:r>
          </w:p>
        </w:tc>
        <w:tc>
          <w:tcPr>
            <w:tcW w:w="1260" w:type="dxa"/>
            <w:tcBorders>
              <w:top w:val="single" w:sz="6" w:space="0" w:color="auto"/>
              <w:left w:val="single" w:sz="6" w:space="0" w:color="auto"/>
              <w:bottom w:val="single" w:sz="6" w:space="0" w:color="auto"/>
              <w:right w:val="single" w:sz="6" w:space="0" w:color="auto"/>
            </w:tcBorders>
          </w:tcPr>
          <w:p w14:paraId="1B657C9A" w14:textId="4A94D393" w:rsidR="008F3827" w:rsidRPr="00CE61A0" w:rsidRDefault="008F3827" w:rsidP="007E1407">
            <w:pPr>
              <w:rPr>
                <w:rFonts w:ascii="Armenian Times" w:hAnsi="Armenian Times"/>
              </w:rPr>
            </w:pPr>
          </w:p>
        </w:tc>
        <w:tc>
          <w:tcPr>
            <w:tcW w:w="1170" w:type="dxa"/>
            <w:tcBorders>
              <w:top w:val="single" w:sz="6" w:space="0" w:color="auto"/>
              <w:left w:val="single" w:sz="6" w:space="0" w:color="auto"/>
              <w:bottom w:val="single" w:sz="6" w:space="0" w:color="auto"/>
              <w:right w:val="single" w:sz="4" w:space="0" w:color="auto"/>
            </w:tcBorders>
          </w:tcPr>
          <w:p w14:paraId="1F69EE66" w14:textId="688ED52B" w:rsidR="008F3827" w:rsidRPr="00CE61A0" w:rsidRDefault="008F3827" w:rsidP="007E1407">
            <w:pPr>
              <w:rPr>
                <w:rFonts w:ascii="Armenian Times" w:hAnsi="Armenian Times"/>
              </w:rPr>
            </w:pPr>
          </w:p>
        </w:tc>
      </w:tr>
      <w:tr w:rsidR="008F3827" w:rsidRPr="00CE61A0" w14:paraId="2DB7D659" w14:textId="77777777" w:rsidTr="007E1407">
        <w:trPr>
          <w:trHeight w:val="908"/>
        </w:trPr>
        <w:tc>
          <w:tcPr>
            <w:tcW w:w="540" w:type="dxa"/>
            <w:tcBorders>
              <w:top w:val="single" w:sz="6" w:space="0" w:color="auto"/>
              <w:left w:val="single" w:sz="6" w:space="0" w:color="auto"/>
              <w:bottom w:val="single" w:sz="6" w:space="0" w:color="auto"/>
              <w:right w:val="single" w:sz="6" w:space="0" w:color="auto"/>
            </w:tcBorders>
          </w:tcPr>
          <w:p w14:paraId="0D9B3150" w14:textId="77777777" w:rsidR="008F3827" w:rsidRPr="00572B56" w:rsidRDefault="008F3827" w:rsidP="007E1407">
            <w:r w:rsidRPr="00572B56">
              <w:t>4</w:t>
            </w:r>
          </w:p>
        </w:tc>
        <w:tc>
          <w:tcPr>
            <w:tcW w:w="2340" w:type="dxa"/>
            <w:tcBorders>
              <w:top w:val="single" w:sz="6" w:space="0" w:color="auto"/>
              <w:left w:val="single" w:sz="6" w:space="0" w:color="auto"/>
              <w:bottom w:val="single" w:sz="6" w:space="0" w:color="auto"/>
              <w:right w:val="single" w:sz="6" w:space="0" w:color="auto"/>
            </w:tcBorders>
          </w:tcPr>
          <w:p w14:paraId="15BF85B5" w14:textId="77777777" w:rsidR="008F3827" w:rsidRPr="00CB144A" w:rsidRDefault="008F3827" w:rsidP="007E1407">
            <w:r w:rsidRPr="00CB144A">
              <w:t>Вывоз погруженного ила на расстояние 1</w:t>
            </w:r>
            <w:r w:rsidRPr="001B6CEB">
              <w:t xml:space="preserve">3 </w:t>
            </w:r>
            <w:r w:rsidRPr="00CB144A">
              <w:t>км</w:t>
            </w:r>
          </w:p>
        </w:tc>
        <w:tc>
          <w:tcPr>
            <w:tcW w:w="1260" w:type="dxa"/>
            <w:tcBorders>
              <w:top w:val="single" w:sz="6" w:space="0" w:color="auto"/>
              <w:left w:val="single" w:sz="6" w:space="0" w:color="auto"/>
              <w:bottom w:val="single" w:sz="6" w:space="0" w:color="auto"/>
              <w:right w:val="single" w:sz="6" w:space="0" w:color="auto"/>
            </w:tcBorders>
          </w:tcPr>
          <w:p w14:paraId="6F793AB5" w14:textId="77777777" w:rsidR="008F3827" w:rsidRPr="00572B56" w:rsidRDefault="008F3827" w:rsidP="007E1407">
            <w:pPr>
              <w:rPr>
                <w:rFonts w:ascii="Arial LatArm" w:hAnsi="Arial LatArm" w:cs="Arial LatArm"/>
              </w:rPr>
            </w:pPr>
            <w:r>
              <w:t>т</w:t>
            </w:r>
          </w:p>
        </w:tc>
        <w:tc>
          <w:tcPr>
            <w:tcW w:w="1350" w:type="dxa"/>
            <w:tcBorders>
              <w:top w:val="single" w:sz="6" w:space="0" w:color="auto"/>
              <w:left w:val="single" w:sz="6" w:space="0" w:color="auto"/>
              <w:bottom w:val="single" w:sz="6" w:space="0" w:color="auto"/>
              <w:right w:val="single" w:sz="6" w:space="0" w:color="auto"/>
            </w:tcBorders>
          </w:tcPr>
          <w:p w14:paraId="18CE164F" w14:textId="77777777" w:rsidR="008F3827" w:rsidRPr="00572B56" w:rsidRDefault="008F3827" w:rsidP="007E1407">
            <w:r>
              <w:t>251,8135</w:t>
            </w:r>
          </w:p>
        </w:tc>
        <w:tc>
          <w:tcPr>
            <w:tcW w:w="1260" w:type="dxa"/>
            <w:tcBorders>
              <w:top w:val="single" w:sz="6" w:space="0" w:color="auto"/>
              <w:left w:val="single" w:sz="6" w:space="0" w:color="auto"/>
              <w:bottom w:val="single" w:sz="6" w:space="0" w:color="auto"/>
              <w:right w:val="single" w:sz="6" w:space="0" w:color="auto"/>
            </w:tcBorders>
          </w:tcPr>
          <w:p w14:paraId="353AA58C" w14:textId="7D80FE72" w:rsidR="008F3827" w:rsidRPr="00CE61A0" w:rsidRDefault="008F3827" w:rsidP="007E1407">
            <w:pPr>
              <w:rPr>
                <w:rFonts w:ascii="Armenian Times" w:hAnsi="Armenian Times"/>
              </w:rPr>
            </w:pPr>
          </w:p>
        </w:tc>
        <w:tc>
          <w:tcPr>
            <w:tcW w:w="1170" w:type="dxa"/>
            <w:tcBorders>
              <w:top w:val="single" w:sz="6" w:space="0" w:color="auto"/>
              <w:left w:val="single" w:sz="6" w:space="0" w:color="auto"/>
              <w:bottom w:val="single" w:sz="4" w:space="0" w:color="auto"/>
              <w:right w:val="single" w:sz="4" w:space="0" w:color="auto"/>
            </w:tcBorders>
          </w:tcPr>
          <w:p w14:paraId="25EDC553" w14:textId="4A857908" w:rsidR="008F3827" w:rsidRPr="00CE61A0" w:rsidRDefault="008F3827" w:rsidP="007E1407">
            <w:pPr>
              <w:rPr>
                <w:rFonts w:ascii="Armenian Times" w:hAnsi="Armenian Times"/>
              </w:rPr>
            </w:pPr>
          </w:p>
        </w:tc>
      </w:tr>
      <w:tr w:rsidR="008F3827" w:rsidRPr="00CE61A0" w14:paraId="35796958" w14:textId="77777777" w:rsidTr="007E1407">
        <w:trPr>
          <w:trHeight w:val="525"/>
        </w:trPr>
        <w:tc>
          <w:tcPr>
            <w:tcW w:w="540" w:type="dxa"/>
            <w:tcBorders>
              <w:top w:val="single" w:sz="6" w:space="0" w:color="auto"/>
              <w:left w:val="single" w:sz="2" w:space="0" w:color="000000"/>
              <w:bottom w:val="single" w:sz="4" w:space="0" w:color="auto"/>
              <w:right w:val="single" w:sz="2" w:space="0" w:color="000000"/>
            </w:tcBorders>
          </w:tcPr>
          <w:p w14:paraId="00A6DBF8" w14:textId="77777777" w:rsidR="008F3827" w:rsidRDefault="008F3827" w:rsidP="007E1407">
            <w:r>
              <w:t>5</w:t>
            </w:r>
          </w:p>
        </w:tc>
        <w:tc>
          <w:tcPr>
            <w:tcW w:w="2340" w:type="dxa"/>
            <w:tcBorders>
              <w:top w:val="single" w:sz="6" w:space="0" w:color="auto"/>
              <w:left w:val="single" w:sz="2" w:space="0" w:color="000000"/>
              <w:bottom w:val="single" w:sz="4" w:space="0" w:color="auto"/>
              <w:right w:val="single" w:sz="2" w:space="0" w:color="000000"/>
            </w:tcBorders>
          </w:tcPr>
          <w:p w14:paraId="1C515F16" w14:textId="77777777" w:rsidR="008F3827" w:rsidRPr="00950252" w:rsidRDefault="008F3827" w:rsidP="007E1407">
            <w:pPr>
              <w:ind w:hanging="435"/>
            </w:pPr>
            <w:r>
              <w:t>Всего</w:t>
            </w:r>
          </w:p>
        </w:tc>
        <w:tc>
          <w:tcPr>
            <w:tcW w:w="1260" w:type="dxa"/>
            <w:tcBorders>
              <w:top w:val="single" w:sz="6" w:space="0" w:color="auto"/>
              <w:left w:val="single" w:sz="2" w:space="0" w:color="000000"/>
              <w:bottom w:val="single" w:sz="4" w:space="0" w:color="auto"/>
              <w:right w:val="single" w:sz="2" w:space="0" w:color="000000"/>
            </w:tcBorders>
          </w:tcPr>
          <w:p w14:paraId="78B985FD" w14:textId="77777777" w:rsidR="008F3827" w:rsidRPr="00950252" w:rsidRDefault="008F3827" w:rsidP="007E1407"/>
        </w:tc>
        <w:tc>
          <w:tcPr>
            <w:tcW w:w="1350" w:type="dxa"/>
            <w:tcBorders>
              <w:top w:val="single" w:sz="6" w:space="0" w:color="auto"/>
              <w:left w:val="single" w:sz="2" w:space="0" w:color="000000"/>
              <w:bottom w:val="single" w:sz="4" w:space="0" w:color="auto"/>
              <w:right w:val="single" w:sz="2" w:space="0" w:color="000000"/>
            </w:tcBorders>
          </w:tcPr>
          <w:p w14:paraId="00562CB1" w14:textId="77777777" w:rsidR="008F3827" w:rsidRPr="00950252" w:rsidRDefault="008F3827" w:rsidP="007E1407"/>
        </w:tc>
        <w:tc>
          <w:tcPr>
            <w:tcW w:w="1260" w:type="dxa"/>
            <w:tcBorders>
              <w:top w:val="single" w:sz="6" w:space="0" w:color="auto"/>
              <w:left w:val="single" w:sz="2" w:space="0" w:color="000000"/>
              <w:bottom w:val="single" w:sz="4" w:space="0" w:color="auto"/>
              <w:right w:val="single" w:sz="4" w:space="0" w:color="auto"/>
            </w:tcBorders>
          </w:tcPr>
          <w:p w14:paraId="04FD4238" w14:textId="77777777" w:rsidR="008F3827" w:rsidRPr="00CE61A0" w:rsidRDefault="008F3827" w:rsidP="007E1407">
            <w:pPr>
              <w:rPr>
                <w:rFonts w:ascii="Armenian Times" w:hAnsi="Armenian Times"/>
              </w:rPr>
            </w:pPr>
          </w:p>
        </w:tc>
        <w:tc>
          <w:tcPr>
            <w:tcW w:w="1170" w:type="dxa"/>
            <w:tcBorders>
              <w:top w:val="single" w:sz="4" w:space="0" w:color="auto"/>
              <w:left w:val="single" w:sz="4" w:space="0" w:color="auto"/>
              <w:bottom w:val="single" w:sz="4" w:space="0" w:color="auto"/>
              <w:right w:val="single" w:sz="4" w:space="0" w:color="auto"/>
            </w:tcBorders>
          </w:tcPr>
          <w:p w14:paraId="02E20F81" w14:textId="58AE53BF" w:rsidR="008F3827" w:rsidRPr="00CE61A0" w:rsidRDefault="008F3827" w:rsidP="007E1407">
            <w:pPr>
              <w:rPr>
                <w:rFonts w:ascii="Armenian Times" w:hAnsi="Armenian Times"/>
              </w:rPr>
            </w:pPr>
          </w:p>
        </w:tc>
      </w:tr>
      <w:tr w:rsidR="008F3827" w:rsidRPr="00CE61A0" w14:paraId="6BB45DF1" w14:textId="77777777" w:rsidTr="007E1407">
        <w:trPr>
          <w:trHeight w:val="525"/>
        </w:trPr>
        <w:tc>
          <w:tcPr>
            <w:tcW w:w="540" w:type="dxa"/>
            <w:tcBorders>
              <w:top w:val="single" w:sz="6" w:space="0" w:color="auto"/>
              <w:left w:val="single" w:sz="2" w:space="0" w:color="000000"/>
              <w:bottom w:val="single" w:sz="4" w:space="0" w:color="auto"/>
              <w:right w:val="single" w:sz="2" w:space="0" w:color="000000"/>
            </w:tcBorders>
          </w:tcPr>
          <w:p w14:paraId="0DCB1F58" w14:textId="77777777" w:rsidR="008F3827" w:rsidRPr="00572B56" w:rsidRDefault="008F3827" w:rsidP="007E1407">
            <w:r>
              <w:t>6</w:t>
            </w:r>
          </w:p>
        </w:tc>
        <w:tc>
          <w:tcPr>
            <w:tcW w:w="2340" w:type="dxa"/>
            <w:tcBorders>
              <w:top w:val="single" w:sz="6" w:space="0" w:color="auto"/>
              <w:left w:val="single" w:sz="2" w:space="0" w:color="000000"/>
              <w:bottom w:val="single" w:sz="4" w:space="0" w:color="auto"/>
              <w:right w:val="single" w:sz="2" w:space="0" w:color="000000"/>
            </w:tcBorders>
          </w:tcPr>
          <w:p w14:paraId="447E3C8C" w14:textId="77777777" w:rsidR="008F3827" w:rsidRPr="00950252" w:rsidRDefault="008F3827" w:rsidP="007E1407">
            <w:r>
              <w:t>НДС</w:t>
            </w:r>
            <w:r w:rsidRPr="00950252">
              <w:t xml:space="preserve">    20 %</w:t>
            </w:r>
          </w:p>
        </w:tc>
        <w:tc>
          <w:tcPr>
            <w:tcW w:w="1260" w:type="dxa"/>
            <w:tcBorders>
              <w:top w:val="single" w:sz="6" w:space="0" w:color="auto"/>
              <w:left w:val="single" w:sz="2" w:space="0" w:color="000000"/>
              <w:bottom w:val="single" w:sz="4" w:space="0" w:color="auto"/>
              <w:right w:val="single" w:sz="2" w:space="0" w:color="000000"/>
            </w:tcBorders>
          </w:tcPr>
          <w:p w14:paraId="39E5AEEF" w14:textId="77777777" w:rsidR="008F3827" w:rsidRPr="00950252" w:rsidRDefault="008F3827" w:rsidP="007E1407"/>
        </w:tc>
        <w:tc>
          <w:tcPr>
            <w:tcW w:w="1350" w:type="dxa"/>
            <w:tcBorders>
              <w:top w:val="single" w:sz="6" w:space="0" w:color="auto"/>
              <w:left w:val="single" w:sz="2" w:space="0" w:color="000000"/>
              <w:bottom w:val="single" w:sz="4" w:space="0" w:color="auto"/>
              <w:right w:val="single" w:sz="2" w:space="0" w:color="000000"/>
            </w:tcBorders>
          </w:tcPr>
          <w:p w14:paraId="3B74EC21" w14:textId="77777777" w:rsidR="008F3827" w:rsidRPr="00950252" w:rsidRDefault="008F3827" w:rsidP="007E1407"/>
        </w:tc>
        <w:tc>
          <w:tcPr>
            <w:tcW w:w="1260" w:type="dxa"/>
            <w:tcBorders>
              <w:top w:val="single" w:sz="6" w:space="0" w:color="auto"/>
              <w:left w:val="single" w:sz="2" w:space="0" w:color="000000"/>
              <w:bottom w:val="single" w:sz="4" w:space="0" w:color="auto"/>
              <w:right w:val="single" w:sz="4" w:space="0" w:color="auto"/>
            </w:tcBorders>
          </w:tcPr>
          <w:p w14:paraId="0F9377A5" w14:textId="77777777" w:rsidR="008F3827" w:rsidRPr="00CE61A0" w:rsidRDefault="008F3827" w:rsidP="007E1407">
            <w:pPr>
              <w:rPr>
                <w:rFonts w:ascii="Armenian Times" w:hAnsi="Armenian Times"/>
              </w:rPr>
            </w:pPr>
          </w:p>
        </w:tc>
        <w:tc>
          <w:tcPr>
            <w:tcW w:w="1170" w:type="dxa"/>
            <w:tcBorders>
              <w:top w:val="single" w:sz="4" w:space="0" w:color="auto"/>
              <w:left w:val="single" w:sz="4" w:space="0" w:color="auto"/>
              <w:bottom w:val="single" w:sz="4" w:space="0" w:color="auto"/>
              <w:right w:val="single" w:sz="4" w:space="0" w:color="auto"/>
            </w:tcBorders>
          </w:tcPr>
          <w:p w14:paraId="2761BDA0" w14:textId="32CFBBCD" w:rsidR="008F3827" w:rsidRPr="00CE61A0" w:rsidRDefault="008F3827" w:rsidP="007E1407">
            <w:pPr>
              <w:rPr>
                <w:rFonts w:ascii="Armenian Times" w:hAnsi="Armenian Times"/>
              </w:rPr>
            </w:pPr>
          </w:p>
        </w:tc>
      </w:tr>
      <w:tr w:rsidR="008F3827" w:rsidRPr="00CE61A0" w14:paraId="0210EF88" w14:textId="77777777" w:rsidTr="007E1407">
        <w:trPr>
          <w:trHeight w:val="517"/>
        </w:trPr>
        <w:tc>
          <w:tcPr>
            <w:tcW w:w="540" w:type="dxa"/>
            <w:tcBorders>
              <w:top w:val="single" w:sz="6" w:space="0" w:color="auto"/>
              <w:left w:val="single" w:sz="2" w:space="0" w:color="000000"/>
              <w:bottom w:val="single" w:sz="4" w:space="0" w:color="auto"/>
              <w:right w:val="single" w:sz="2" w:space="0" w:color="000000"/>
            </w:tcBorders>
          </w:tcPr>
          <w:p w14:paraId="0184D6F3" w14:textId="77777777" w:rsidR="008F3827" w:rsidRPr="00572B56" w:rsidRDefault="008F3827" w:rsidP="007E1407">
            <w:r>
              <w:t>7</w:t>
            </w:r>
          </w:p>
        </w:tc>
        <w:tc>
          <w:tcPr>
            <w:tcW w:w="2340" w:type="dxa"/>
            <w:tcBorders>
              <w:top w:val="single" w:sz="6" w:space="0" w:color="auto"/>
              <w:left w:val="single" w:sz="2" w:space="0" w:color="000000"/>
              <w:bottom w:val="single" w:sz="4" w:space="0" w:color="auto"/>
              <w:right w:val="single" w:sz="2" w:space="0" w:color="000000"/>
            </w:tcBorders>
          </w:tcPr>
          <w:p w14:paraId="6036C712" w14:textId="77777777" w:rsidR="008F3827" w:rsidRPr="00572B56" w:rsidRDefault="008F3827" w:rsidP="007E1407">
            <w:r>
              <w:t>Итого</w:t>
            </w:r>
          </w:p>
        </w:tc>
        <w:tc>
          <w:tcPr>
            <w:tcW w:w="1260" w:type="dxa"/>
            <w:tcBorders>
              <w:top w:val="single" w:sz="6" w:space="0" w:color="auto"/>
              <w:left w:val="single" w:sz="2" w:space="0" w:color="000000"/>
              <w:bottom w:val="single" w:sz="4" w:space="0" w:color="auto"/>
              <w:right w:val="single" w:sz="2" w:space="0" w:color="000000"/>
            </w:tcBorders>
          </w:tcPr>
          <w:p w14:paraId="307FF07B" w14:textId="77777777" w:rsidR="008F3827" w:rsidRPr="00572B56" w:rsidRDefault="008F3827" w:rsidP="007E1407"/>
        </w:tc>
        <w:tc>
          <w:tcPr>
            <w:tcW w:w="1350" w:type="dxa"/>
            <w:tcBorders>
              <w:top w:val="single" w:sz="6" w:space="0" w:color="auto"/>
              <w:left w:val="single" w:sz="2" w:space="0" w:color="000000"/>
              <w:bottom w:val="single" w:sz="4" w:space="0" w:color="auto"/>
              <w:right w:val="single" w:sz="2" w:space="0" w:color="000000"/>
            </w:tcBorders>
          </w:tcPr>
          <w:p w14:paraId="3739760D" w14:textId="77777777" w:rsidR="008F3827" w:rsidRPr="00572B56" w:rsidRDefault="008F3827" w:rsidP="007E1407"/>
        </w:tc>
        <w:tc>
          <w:tcPr>
            <w:tcW w:w="1260" w:type="dxa"/>
            <w:tcBorders>
              <w:top w:val="single" w:sz="6" w:space="0" w:color="auto"/>
              <w:left w:val="single" w:sz="2" w:space="0" w:color="000000"/>
              <w:bottom w:val="single" w:sz="4" w:space="0" w:color="auto"/>
              <w:right w:val="single" w:sz="4" w:space="0" w:color="auto"/>
            </w:tcBorders>
          </w:tcPr>
          <w:p w14:paraId="3272A29F" w14:textId="77777777" w:rsidR="008F3827" w:rsidRPr="00CE61A0" w:rsidRDefault="008F3827" w:rsidP="007E1407">
            <w:pPr>
              <w:rPr>
                <w:rFonts w:ascii="Armenian Times" w:hAnsi="Armenian Times"/>
              </w:rPr>
            </w:pPr>
          </w:p>
        </w:tc>
        <w:tc>
          <w:tcPr>
            <w:tcW w:w="1170" w:type="dxa"/>
            <w:tcBorders>
              <w:top w:val="single" w:sz="4" w:space="0" w:color="auto"/>
              <w:left w:val="single" w:sz="4" w:space="0" w:color="auto"/>
              <w:bottom w:val="single" w:sz="4" w:space="0" w:color="auto"/>
              <w:right w:val="single" w:sz="4" w:space="0" w:color="auto"/>
            </w:tcBorders>
          </w:tcPr>
          <w:p w14:paraId="72D575B1" w14:textId="66647326" w:rsidR="008F3827" w:rsidRPr="00CE61A0" w:rsidRDefault="008F3827" w:rsidP="007E1407">
            <w:pPr>
              <w:rPr>
                <w:rFonts w:ascii="Armenian Times" w:hAnsi="Armenian Times"/>
              </w:rPr>
            </w:pPr>
          </w:p>
        </w:tc>
      </w:tr>
    </w:tbl>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Default="0014494F" w:rsidP="00A77CB2">
      <w:pPr>
        <w:jc w:val="both"/>
        <w:rPr>
          <w:rFonts w:ascii="GHEA Grapalat" w:hAnsi="GHEA Grapalat"/>
          <w:i/>
          <w:color w:val="000000" w:themeColor="text1"/>
          <w:sz w:val="22"/>
          <w:szCs w:val="22"/>
          <w:lang w:val="en-US"/>
        </w:rPr>
      </w:pPr>
    </w:p>
    <w:p w14:paraId="0CD92D77" w14:textId="77777777" w:rsidR="003615C8" w:rsidRDefault="003615C8" w:rsidP="00A77CB2">
      <w:pPr>
        <w:jc w:val="both"/>
        <w:rPr>
          <w:rFonts w:ascii="GHEA Grapalat" w:hAnsi="GHEA Grapalat"/>
          <w:i/>
          <w:color w:val="000000" w:themeColor="text1"/>
          <w:sz w:val="22"/>
          <w:szCs w:val="22"/>
          <w:lang w:val="en-US"/>
        </w:rPr>
      </w:pPr>
    </w:p>
    <w:p w14:paraId="7CDC320B" w14:textId="77777777" w:rsidR="003615C8" w:rsidRDefault="003615C8" w:rsidP="00A77CB2">
      <w:pPr>
        <w:jc w:val="both"/>
        <w:rPr>
          <w:rFonts w:ascii="GHEA Grapalat" w:hAnsi="GHEA Grapalat"/>
          <w:i/>
          <w:color w:val="000000" w:themeColor="text1"/>
          <w:sz w:val="22"/>
          <w:szCs w:val="22"/>
          <w:lang w:val="en-US"/>
        </w:rPr>
      </w:pPr>
    </w:p>
    <w:p w14:paraId="03D25D77" w14:textId="77777777" w:rsidR="003615C8" w:rsidRDefault="003615C8" w:rsidP="00A77CB2">
      <w:pPr>
        <w:jc w:val="both"/>
        <w:rPr>
          <w:rFonts w:ascii="GHEA Grapalat" w:hAnsi="GHEA Grapalat"/>
          <w:i/>
          <w:color w:val="000000" w:themeColor="text1"/>
          <w:sz w:val="22"/>
          <w:szCs w:val="22"/>
          <w:lang w:val="en-US"/>
        </w:rPr>
      </w:pPr>
    </w:p>
    <w:p w14:paraId="2F1280A0" w14:textId="77777777" w:rsidR="003615C8" w:rsidRDefault="003615C8" w:rsidP="00A77CB2">
      <w:pPr>
        <w:jc w:val="both"/>
        <w:rPr>
          <w:rFonts w:ascii="GHEA Grapalat" w:hAnsi="GHEA Grapalat"/>
          <w:i/>
          <w:color w:val="000000" w:themeColor="text1"/>
          <w:sz w:val="22"/>
          <w:szCs w:val="22"/>
          <w:lang w:val="en-US"/>
        </w:rPr>
      </w:pPr>
    </w:p>
    <w:p w14:paraId="0BD9E8B1" w14:textId="77777777" w:rsidR="003615C8" w:rsidRDefault="003615C8" w:rsidP="00A77CB2">
      <w:pPr>
        <w:jc w:val="both"/>
        <w:rPr>
          <w:rFonts w:ascii="GHEA Grapalat" w:hAnsi="GHEA Grapalat"/>
          <w:i/>
          <w:color w:val="000000" w:themeColor="text1"/>
          <w:sz w:val="22"/>
          <w:szCs w:val="22"/>
          <w:lang w:val="en-US"/>
        </w:rPr>
      </w:pPr>
    </w:p>
    <w:p w14:paraId="125EF409" w14:textId="77777777" w:rsidR="003615C8" w:rsidRDefault="003615C8" w:rsidP="00A77CB2">
      <w:pPr>
        <w:jc w:val="both"/>
        <w:rPr>
          <w:rFonts w:ascii="GHEA Grapalat" w:hAnsi="GHEA Grapalat"/>
          <w:i/>
          <w:color w:val="000000" w:themeColor="text1"/>
          <w:sz w:val="22"/>
          <w:szCs w:val="22"/>
          <w:lang w:val="en-US"/>
        </w:rPr>
      </w:pPr>
    </w:p>
    <w:p w14:paraId="192790C4" w14:textId="77777777" w:rsidR="003615C8" w:rsidRDefault="003615C8" w:rsidP="00A77CB2">
      <w:pPr>
        <w:jc w:val="both"/>
        <w:rPr>
          <w:rFonts w:ascii="GHEA Grapalat" w:hAnsi="GHEA Grapalat"/>
          <w:i/>
          <w:color w:val="000000" w:themeColor="text1"/>
          <w:sz w:val="22"/>
          <w:szCs w:val="22"/>
          <w:lang w:val="en-US"/>
        </w:rPr>
      </w:pPr>
    </w:p>
    <w:p w14:paraId="201660E2" w14:textId="77777777" w:rsidR="003615C8" w:rsidRDefault="003615C8" w:rsidP="00A77CB2">
      <w:pPr>
        <w:jc w:val="both"/>
        <w:rPr>
          <w:rFonts w:ascii="GHEA Grapalat" w:hAnsi="GHEA Grapalat"/>
          <w:i/>
          <w:color w:val="000000" w:themeColor="text1"/>
          <w:sz w:val="22"/>
          <w:szCs w:val="22"/>
          <w:lang w:val="en-US"/>
        </w:rPr>
      </w:pPr>
    </w:p>
    <w:p w14:paraId="3B66C80A" w14:textId="77777777" w:rsidR="003615C8" w:rsidRDefault="003615C8" w:rsidP="00A77CB2">
      <w:pPr>
        <w:jc w:val="both"/>
        <w:rPr>
          <w:rFonts w:ascii="GHEA Grapalat" w:hAnsi="GHEA Grapalat"/>
          <w:i/>
          <w:color w:val="000000" w:themeColor="text1"/>
          <w:sz w:val="22"/>
          <w:szCs w:val="22"/>
          <w:lang w:val="en-US"/>
        </w:rPr>
      </w:pPr>
    </w:p>
    <w:p w14:paraId="4FD4BA62" w14:textId="77777777" w:rsidR="003615C8" w:rsidRDefault="003615C8" w:rsidP="00A77CB2">
      <w:pPr>
        <w:jc w:val="both"/>
        <w:rPr>
          <w:rFonts w:ascii="GHEA Grapalat" w:hAnsi="GHEA Grapalat"/>
          <w:i/>
          <w:color w:val="000000" w:themeColor="text1"/>
          <w:sz w:val="22"/>
          <w:szCs w:val="22"/>
          <w:lang w:val="en-US"/>
        </w:rPr>
      </w:pPr>
    </w:p>
    <w:p w14:paraId="0EC36D95" w14:textId="77777777" w:rsidR="003615C8" w:rsidRDefault="003615C8" w:rsidP="00A77CB2">
      <w:pPr>
        <w:jc w:val="both"/>
        <w:rPr>
          <w:rFonts w:ascii="GHEA Grapalat" w:hAnsi="GHEA Grapalat"/>
          <w:i/>
          <w:color w:val="000000" w:themeColor="text1"/>
          <w:sz w:val="22"/>
          <w:szCs w:val="22"/>
          <w:lang w:val="en-US"/>
        </w:rPr>
      </w:pPr>
    </w:p>
    <w:p w14:paraId="5F6EC256" w14:textId="77777777" w:rsidR="003615C8" w:rsidRDefault="003615C8" w:rsidP="00A77CB2">
      <w:pPr>
        <w:jc w:val="both"/>
        <w:rPr>
          <w:rFonts w:ascii="GHEA Grapalat" w:hAnsi="GHEA Grapalat"/>
          <w:i/>
          <w:color w:val="000000" w:themeColor="text1"/>
          <w:sz w:val="22"/>
          <w:szCs w:val="22"/>
          <w:lang w:val="en-US"/>
        </w:rPr>
      </w:pPr>
    </w:p>
    <w:p w14:paraId="38F257EB" w14:textId="77777777" w:rsidR="003615C8" w:rsidRDefault="003615C8" w:rsidP="00A77CB2">
      <w:pPr>
        <w:jc w:val="both"/>
        <w:rPr>
          <w:rFonts w:ascii="GHEA Grapalat" w:hAnsi="GHEA Grapalat"/>
          <w:i/>
          <w:color w:val="000000" w:themeColor="text1"/>
          <w:sz w:val="22"/>
          <w:szCs w:val="22"/>
          <w:lang w:val="en-US"/>
        </w:rPr>
      </w:pPr>
    </w:p>
    <w:p w14:paraId="27FFA060" w14:textId="77777777" w:rsidR="003615C8" w:rsidRDefault="003615C8" w:rsidP="00A77CB2">
      <w:pPr>
        <w:jc w:val="both"/>
        <w:rPr>
          <w:rFonts w:ascii="GHEA Grapalat" w:hAnsi="GHEA Grapalat"/>
          <w:i/>
          <w:color w:val="000000" w:themeColor="text1"/>
          <w:sz w:val="22"/>
          <w:szCs w:val="22"/>
          <w:lang w:val="en-US"/>
        </w:rPr>
      </w:pPr>
    </w:p>
    <w:p w14:paraId="7F3FB05B" w14:textId="77777777" w:rsidR="003615C8" w:rsidRDefault="003615C8" w:rsidP="00A77CB2">
      <w:pPr>
        <w:jc w:val="both"/>
        <w:rPr>
          <w:rFonts w:ascii="GHEA Grapalat" w:hAnsi="GHEA Grapalat"/>
          <w:i/>
          <w:color w:val="000000" w:themeColor="text1"/>
          <w:sz w:val="22"/>
          <w:szCs w:val="22"/>
          <w:lang w:val="en-US"/>
        </w:rPr>
      </w:pPr>
    </w:p>
    <w:p w14:paraId="26BBF985" w14:textId="77777777" w:rsidR="003615C8" w:rsidRDefault="003615C8" w:rsidP="00A77CB2">
      <w:pPr>
        <w:jc w:val="both"/>
        <w:rPr>
          <w:rFonts w:ascii="GHEA Grapalat" w:hAnsi="GHEA Grapalat"/>
          <w:i/>
          <w:color w:val="000000" w:themeColor="text1"/>
          <w:sz w:val="22"/>
          <w:szCs w:val="22"/>
          <w:lang w:val="en-US"/>
        </w:rPr>
      </w:pPr>
    </w:p>
    <w:p w14:paraId="469C0CCE" w14:textId="77777777" w:rsidR="003615C8" w:rsidRDefault="003615C8" w:rsidP="00A77CB2">
      <w:pPr>
        <w:jc w:val="both"/>
        <w:rPr>
          <w:rFonts w:ascii="GHEA Grapalat" w:hAnsi="GHEA Grapalat"/>
          <w:i/>
          <w:color w:val="000000" w:themeColor="text1"/>
          <w:sz w:val="22"/>
          <w:szCs w:val="22"/>
          <w:lang w:val="en-US"/>
        </w:rPr>
      </w:pPr>
    </w:p>
    <w:p w14:paraId="0FDCAC7B" w14:textId="77777777" w:rsidR="003615C8" w:rsidRDefault="003615C8" w:rsidP="00A77CB2">
      <w:pPr>
        <w:jc w:val="both"/>
        <w:rPr>
          <w:rFonts w:ascii="GHEA Grapalat" w:hAnsi="GHEA Grapalat"/>
          <w:i/>
          <w:color w:val="000000" w:themeColor="text1"/>
          <w:sz w:val="22"/>
          <w:szCs w:val="22"/>
          <w:lang w:val="en-US"/>
        </w:rPr>
      </w:pPr>
    </w:p>
    <w:p w14:paraId="492E8B3D" w14:textId="77777777" w:rsidR="003615C8" w:rsidRPr="003615C8" w:rsidRDefault="003615C8" w:rsidP="00A77CB2">
      <w:pPr>
        <w:jc w:val="both"/>
        <w:rPr>
          <w:rFonts w:ascii="GHEA Grapalat" w:hAnsi="GHEA Grapalat"/>
          <w:i/>
          <w:color w:val="000000" w:themeColor="text1"/>
          <w:sz w:val="22"/>
          <w:szCs w:val="22"/>
          <w:lang w:val="en-US"/>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0A0C2D6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2BCAAE0D"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lastRenderedPageBreak/>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73A8F66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7F1E30C"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3D7C56">
        <w:rPr>
          <w:rFonts w:ascii="GHEA Grapalat" w:hAnsi="GHEA Grapalat"/>
          <w:b/>
          <w:color w:val="000000" w:themeColor="text1"/>
          <w:sz w:val="22"/>
          <w:szCs w:val="22"/>
          <w:lang w:val="hy-AM"/>
        </w:rPr>
        <w:t>ԵՔ-ԳՀԾՁԲ-26/31</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C280CB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15C77298"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3D7C56">
        <w:rPr>
          <w:rFonts w:ascii="GHEA Grapalat" w:hAnsi="GHEA Grapalat"/>
          <w:b/>
          <w:color w:val="000000" w:themeColor="text1"/>
          <w:sz w:val="22"/>
          <w:szCs w:val="22"/>
          <w:lang w:val="hy-AM"/>
        </w:rPr>
        <w:t>ԵՔ-ԳՀԾՁԲ-26/31</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3542D4CF"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B0BFB" w:rsidRPr="00B453F7">
        <w:rPr>
          <w:b/>
        </w:rPr>
        <w:t>услуг</w:t>
      </w:r>
      <w:r w:rsidR="003615C8" w:rsidRPr="003615C8">
        <w:rPr>
          <w:b/>
        </w:rPr>
        <w:t xml:space="preserve"> </w:t>
      </w:r>
      <w:r w:rsidR="003615C8" w:rsidRPr="003D7C56">
        <w:rPr>
          <w:rFonts w:ascii="GHEA Grapalat" w:hAnsi="GHEA Grapalat"/>
          <w:b/>
          <w:color w:val="000000" w:themeColor="text1"/>
          <w:spacing w:val="6"/>
          <w:sz w:val="22"/>
          <w:szCs w:val="22"/>
        </w:rPr>
        <w:t>по очистке Разданского ущелья</w:t>
      </w:r>
      <w:r w:rsidR="003615C8"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DAC98E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FC38B6">
        <w:rPr>
          <w:rFonts w:ascii="GHEA Grapalat" w:hAnsi="GHEA Grapalat"/>
          <w:color w:val="000000" w:themeColor="text1"/>
        </w:rPr>
        <w:t>20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w:t>
      </w:r>
      <w:r w:rsidRPr="00003FAD">
        <w:rPr>
          <w:rFonts w:ascii="GHEA Grapalat" w:hAnsi="GHEA Grapalat"/>
          <w:color w:val="000000" w:themeColor="text1"/>
        </w:rPr>
        <w:lastRenderedPageBreak/>
        <w:t xml:space="preserve">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w:t>
      </w:r>
      <w:r w:rsidRPr="00003FAD">
        <w:rPr>
          <w:rFonts w:ascii="GHEA Grapalat" w:hAnsi="GHEA Grapalat"/>
          <w:color w:val="000000" w:themeColor="text1"/>
        </w:rPr>
        <w:lastRenderedPageBreak/>
        <w:t xml:space="preserve">(Приложение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75C64383"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FC38B6">
        <w:rPr>
          <w:rFonts w:ascii="GHEA Grapalat" w:hAnsi="GHEA Grapalat"/>
          <w:color w:val="000000" w:themeColor="text1"/>
        </w:rPr>
        <w:t>3</w:t>
      </w:r>
      <w:r w:rsidRPr="00003FAD">
        <w:rPr>
          <w:rFonts w:ascii="GHEA Grapalat" w:hAnsi="GHEA Grapalat"/>
          <w:color w:val="000000" w:themeColor="text1"/>
        </w:rPr>
        <w:t xml:space="preserve"> ()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33470F9"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FC38B6">
        <w:rPr>
          <w:rFonts w:ascii="GHEA Grapalat" w:hAnsi="GHEA Grapalat"/>
          <w:color w:val="000000" w:themeColor="text1"/>
        </w:rPr>
        <w:t>18</w:t>
      </w:r>
      <w:r w:rsidRPr="00003FAD">
        <w:rPr>
          <w:rFonts w:ascii="GHEA Grapalat" w:hAnsi="GHEA Grapalat"/>
          <w:color w:val="000000" w:themeColor="text1"/>
        </w:rPr>
        <w:t xml:space="preserve">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003FAD">
        <w:rPr>
          <w:rFonts w:ascii="GHEA Grapalat" w:hAnsi="GHEA Grapalat"/>
          <w:color w:val="000000" w:themeColor="text1"/>
        </w:rPr>
        <w:lastRenderedPageBreak/>
        <w:t>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lastRenderedPageBreak/>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w:t>
      </w:r>
      <w:r w:rsidRPr="000C58D3">
        <w:rPr>
          <w:rFonts w:ascii="GHEA Grapalat" w:hAnsi="GHEA Grapalat"/>
        </w:rPr>
        <w:lastRenderedPageBreak/>
        <w:t>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w:t>
      </w:r>
      <w:r w:rsidRPr="000619E7">
        <w:rPr>
          <w:rFonts w:ascii="GHEA Grapalat" w:hAnsi="GHEA Grapalat"/>
          <w:bCs/>
        </w:rPr>
        <w:lastRenderedPageBreak/>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24D1D0D8"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D7C56">
        <w:rPr>
          <w:rFonts w:ascii="GHEA Grapalat" w:hAnsi="GHEA Grapalat"/>
          <w:b/>
          <w:color w:val="000000" w:themeColor="text1"/>
          <w:sz w:val="22"/>
          <w:szCs w:val="22"/>
          <w:lang w:val="hy-AM"/>
        </w:rPr>
        <w:t>ԵՔ-ԳՀԾՁԲ-26/31</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85"/>
        <w:gridCol w:w="1904"/>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AB0BFB">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09"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98" w:type="dxa"/>
            <w:vMerge w:val="restart"/>
            <w:vAlign w:val="center"/>
          </w:tcPr>
          <w:p w14:paraId="2C19534C" w14:textId="10CC284E"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r w:rsidR="00D43AD6">
              <w:rPr>
                <w:rFonts w:ascii="GHEA Grapalat" w:hAnsi="GHEA Grapalat"/>
                <w:color w:val="000000" w:themeColor="text1"/>
                <w:sz w:val="18"/>
                <w:szCs w:val="18"/>
              </w:rPr>
              <w:t>*</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4"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6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AB0BFB">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09"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98"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4"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6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B96898" w:rsidRPr="00003FAD" w14:paraId="1446E2C5" w14:textId="77777777" w:rsidTr="00AB0BFB">
        <w:trPr>
          <w:trHeight w:val="277"/>
          <w:jc w:val="center"/>
        </w:trPr>
        <w:tc>
          <w:tcPr>
            <w:tcW w:w="508" w:type="dxa"/>
            <w:vAlign w:val="center"/>
          </w:tcPr>
          <w:p w14:paraId="3C9E8543" w14:textId="77777777" w:rsidR="00B96898" w:rsidRPr="00A83B50" w:rsidRDefault="00B96898" w:rsidP="00B96898">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B96898" w:rsidRPr="00003FAD" w:rsidRDefault="00B96898" w:rsidP="00B96898">
            <w:pPr>
              <w:widowControl w:val="0"/>
              <w:spacing w:after="120"/>
              <w:jc w:val="center"/>
              <w:rPr>
                <w:rFonts w:ascii="GHEA Grapalat" w:hAnsi="GHEA Grapalat"/>
                <w:color w:val="000000" w:themeColor="text1"/>
                <w:sz w:val="20"/>
              </w:rPr>
            </w:pPr>
          </w:p>
        </w:tc>
        <w:tc>
          <w:tcPr>
            <w:tcW w:w="2209" w:type="dxa"/>
          </w:tcPr>
          <w:p w14:paraId="3B85EE68" w14:textId="5B055716" w:rsidR="00B96898" w:rsidRPr="00C64EE1" w:rsidRDefault="00B96898" w:rsidP="00B96898">
            <w:pPr>
              <w:pStyle w:val="ListParagraph"/>
              <w:widowControl w:val="0"/>
              <w:spacing w:after="120"/>
              <w:rPr>
                <w:rFonts w:ascii="GHEA Grapalat" w:hAnsi="GHEA Grapalat"/>
                <w:color w:val="000000" w:themeColor="text1"/>
                <w:sz w:val="20"/>
              </w:rPr>
            </w:pPr>
            <w:r w:rsidRPr="00820C27">
              <w:rPr>
                <w:rFonts w:ascii="GHEA Grapalat" w:hAnsi="GHEA Grapalat"/>
                <w:color w:val="000000" w:themeColor="text1"/>
                <w:sz w:val="22"/>
                <w:szCs w:val="22"/>
              </w:rPr>
              <w:t>90511100/501</w:t>
            </w:r>
          </w:p>
        </w:tc>
        <w:tc>
          <w:tcPr>
            <w:tcW w:w="2398" w:type="dxa"/>
          </w:tcPr>
          <w:p w14:paraId="17C52B8A" w14:textId="77777777" w:rsidR="00B96898" w:rsidRPr="00820C27" w:rsidRDefault="00B96898" w:rsidP="00B96898">
            <w:pPr>
              <w:numPr>
                <w:ilvl w:val="0"/>
                <w:numId w:val="81"/>
              </w:numPr>
              <w:jc w:val="both"/>
              <w:rPr>
                <w:lang w:val="hy-AM"/>
              </w:rPr>
            </w:pPr>
            <w:r w:rsidRPr="00820C27">
              <w:rPr>
                <w:sz w:val="22"/>
                <w:szCs w:val="22"/>
                <w:lang w:val="hy-AM"/>
              </w:rPr>
              <w:t>Сбор, погрузка разрушенного грунта и строймусора на автомобиль</w:t>
            </w:r>
            <w:r w:rsidRPr="00820C27">
              <w:rPr>
                <w:sz w:val="22"/>
                <w:szCs w:val="22"/>
              </w:rPr>
              <w:t>,</w:t>
            </w:r>
          </w:p>
          <w:p w14:paraId="022414B2" w14:textId="77777777" w:rsidR="00B96898" w:rsidRPr="00820C27" w:rsidRDefault="00B96898" w:rsidP="00B96898">
            <w:pPr>
              <w:numPr>
                <w:ilvl w:val="0"/>
                <w:numId w:val="81"/>
              </w:numPr>
              <w:tabs>
                <w:tab w:val="clear" w:pos="720"/>
                <w:tab w:val="num" w:pos="502"/>
              </w:tabs>
              <w:ind w:left="502"/>
              <w:jc w:val="both"/>
              <w:rPr>
                <w:lang w:val="hy-AM"/>
              </w:rPr>
            </w:pPr>
            <w:r w:rsidRPr="00820C27">
              <w:rPr>
                <w:sz w:val="22"/>
                <w:szCs w:val="22"/>
              </w:rPr>
              <w:t>Вывоз погруженного строймусора на расстояние 13км</w:t>
            </w:r>
            <w:r w:rsidRPr="00820C27">
              <w:rPr>
                <w:sz w:val="22"/>
                <w:szCs w:val="22"/>
                <w:lang w:val="hy-AM"/>
              </w:rPr>
              <w:t>,</w:t>
            </w:r>
          </w:p>
          <w:p w14:paraId="3D3A8FAF" w14:textId="77777777" w:rsidR="00B96898" w:rsidRPr="00820C27" w:rsidRDefault="00B96898" w:rsidP="00B96898">
            <w:pPr>
              <w:numPr>
                <w:ilvl w:val="0"/>
                <w:numId w:val="81"/>
              </w:numPr>
              <w:tabs>
                <w:tab w:val="clear" w:pos="720"/>
                <w:tab w:val="num" w:pos="502"/>
              </w:tabs>
              <w:ind w:left="502"/>
              <w:jc w:val="both"/>
              <w:rPr>
                <w:lang w:val="hy-AM"/>
              </w:rPr>
            </w:pPr>
            <w:r w:rsidRPr="00820C27">
              <w:rPr>
                <w:sz w:val="22"/>
                <w:szCs w:val="22"/>
              </w:rPr>
              <w:t xml:space="preserve">Очистка и погрузка сухих листьев и </w:t>
            </w:r>
            <w:r w:rsidRPr="00820C27">
              <w:rPr>
                <w:sz w:val="22"/>
                <w:szCs w:val="22"/>
              </w:rPr>
              <w:lastRenderedPageBreak/>
              <w:t>ила, накопившихся на дне канала</w:t>
            </w:r>
            <w:r w:rsidRPr="00820C27">
              <w:rPr>
                <w:sz w:val="22"/>
                <w:szCs w:val="22"/>
                <w:lang w:val="hy-AM"/>
              </w:rPr>
              <w:t>,</w:t>
            </w:r>
          </w:p>
          <w:p w14:paraId="0AA70E10" w14:textId="77777777" w:rsidR="00B96898" w:rsidRPr="00820C27" w:rsidRDefault="00B96898" w:rsidP="00B96898">
            <w:pPr>
              <w:numPr>
                <w:ilvl w:val="0"/>
                <w:numId w:val="81"/>
              </w:numPr>
              <w:tabs>
                <w:tab w:val="clear" w:pos="720"/>
                <w:tab w:val="num" w:pos="502"/>
              </w:tabs>
              <w:ind w:left="502"/>
              <w:jc w:val="both"/>
              <w:rPr>
                <w:lang w:val="hy-AM"/>
              </w:rPr>
            </w:pPr>
            <w:r w:rsidRPr="00820C27">
              <w:rPr>
                <w:sz w:val="22"/>
                <w:szCs w:val="22"/>
              </w:rPr>
              <w:t>Вывоз на расстояние 13км.</w:t>
            </w:r>
          </w:p>
          <w:p w14:paraId="45D32BFE" w14:textId="77777777" w:rsidR="00B96898" w:rsidRPr="00820C27" w:rsidRDefault="00B96898" w:rsidP="00B96898">
            <w:pPr>
              <w:numPr>
                <w:ilvl w:val="0"/>
                <w:numId w:val="81"/>
              </w:numPr>
              <w:tabs>
                <w:tab w:val="clear" w:pos="720"/>
                <w:tab w:val="num" w:pos="502"/>
              </w:tabs>
              <w:ind w:left="502"/>
              <w:jc w:val="both"/>
              <w:rPr>
                <w:lang w:val="hy-AM"/>
              </w:rPr>
            </w:pPr>
            <w:r w:rsidRPr="00820C27">
              <w:rPr>
                <w:sz w:val="22"/>
                <w:szCs w:val="22"/>
              </w:rPr>
              <w:t>Отрезок дороги от парка &lt;&lt;Арабкир&gt;&gt; до моста Киевян содержать в чистом виде.</w:t>
            </w:r>
          </w:p>
          <w:p w14:paraId="1C17E4A6" w14:textId="7CBDC896" w:rsidR="00B96898" w:rsidRPr="00B96898" w:rsidRDefault="00B96898" w:rsidP="00B96898">
            <w:pPr>
              <w:widowControl w:val="0"/>
              <w:spacing w:after="120"/>
              <w:jc w:val="center"/>
              <w:rPr>
                <w:rFonts w:ascii="GHEA Grapalat" w:hAnsi="GHEA Grapalat"/>
                <w:color w:val="000000" w:themeColor="text1"/>
                <w:sz w:val="20"/>
                <w:lang w:val="hy-AM"/>
              </w:rPr>
            </w:pPr>
          </w:p>
        </w:tc>
        <w:tc>
          <w:tcPr>
            <w:tcW w:w="1078" w:type="dxa"/>
            <w:vAlign w:val="center"/>
          </w:tcPr>
          <w:p w14:paraId="5BAB781D" w14:textId="57FE7FE6" w:rsidR="00B96898" w:rsidRPr="00003FAD" w:rsidRDefault="00B96898" w:rsidP="00B96898">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B96898" w:rsidRPr="00003FAD" w:rsidRDefault="00B96898" w:rsidP="00B96898">
            <w:pPr>
              <w:widowControl w:val="0"/>
              <w:spacing w:after="120"/>
              <w:jc w:val="center"/>
              <w:rPr>
                <w:rFonts w:ascii="GHEA Grapalat" w:hAnsi="GHEA Grapalat"/>
                <w:color w:val="000000" w:themeColor="text1"/>
                <w:sz w:val="20"/>
              </w:rPr>
            </w:pPr>
          </w:p>
        </w:tc>
        <w:tc>
          <w:tcPr>
            <w:tcW w:w="854" w:type="dxa"/>
            <w:vAlign w:val="center"/>
          </w:tcPr>
          <w:p w14:paraId="1935DD13" w14:textId="516E4890" w:rsidR="00B96898" w:rsidRPr="00003FAD" w:rsidRDefault="00B96898" w:rsidP="00B96898">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60" w:type="dxa"/>
          </w:tcPr>
          <w:p w14:paraId="6FB97447" w14:textId="77777777" w:rsidR="00B96898" w:rsidRPr="00820C27" w:rsidRDefault="00B96898" w:rsidP="00B96898">
            <w:pPr>
              <w:spacing w:line="276" w:lineRule="auto"/>
              <w:rPr>
                <w:rFonts w:ascii="GHEA Grapalat" w:hAnsi="GHEA Grapalat"/>
              </w:rPr>
            </w:pPr>
          </w:p>
          <w:p w14:paraId="38AEBE1B" w14:textId="77777777" w:rsidR="00B96898" w:rsidRPr="00820C27" w:rsidRDefault="00B96898" w:rsidP="00B96898">
            <w:pPr>
              <w:spacing w:line="276" w:lineRule="auto"/>
              <w:rPr>
                <w:rFonts w:ascii="GHEA Grapalat" w:hAnsi="GHEA Grapalat"/>
              </w:rPr>
            </w:pPr>
          </w:p>
          <w:p w14:paraId="22BFE475" w14:textId="77777777" w:rsidR="00B96898" w:rsidRPr="00820C27" w:rsidRDefault="00B96898" w:rsidP="00B96898">
            <w:pPr>
              <w:spacing w:line="360" w:lineRule="auto"/>
              <w:jc w:val="right"/>
              <w:rPr>
                <w:rFonts w:ascii="GHEA Grapalat" w:hAnsi="GHEA Grapalat"/>
              </w:rPr>
            </w:pPr>
            <w:r w:rsidRPr="00820C27">
              <w:rPr>
                <w:rFonts w:ascii="GHEA Grapalat" w:hAnsi="GHEA Grapalat"/>
                <w:sz w:val="22"/>
                <w:szCs w:val="22"/>
              </w:rPr>
              <w:t>Арабкир</w:t>
            </w:r>
          </w:p>
          <w:p w14:paraId="426ECEB6" w14:textId="36AC1D65" w:rsidR="00B96898" w:rsidRPr="00003FAD" w:rsidRDefault="00B96898" w:rsidP="00B96898">
            <w:pPr>
              <w:widowControl w:val="0"/>
              <w:spacing w:after="120"/>
              <w:jc w:val="center"/>
              <w:rPr>
                <w:rFonts w:ascii="GHEA Grapalat" w:hAnsi="GHEA Grapalat"/>
                <w:color w:val="000000" w:themeColor="text1"/>
                <w:sz w:val="20"/>
              </w:rPr>
            </w:pPr>
            <w:r w:rsidRPr="00820C27">
              <w:rPr>
                <w:rFonts w:ascii="GHEA Grapalat" w:hAnsi="GHEA Grapalat"/>
                <w:sz w:val="22"/>
                <w:szCs w:val="22"/>
              </w:rPr>
              <w:t xml:space="preserve">административный округ  </w:t>
            </w:r>
          </w:p>
        </w:tc>
        <w:tc>
          <w:tcPr>
            <w:tcW w:w="1408" w:type="dxa"/>
          </w:tcPr>
          <w:p w14:paraId="03F06AB6" w14:textId="77777777" w:rsidR="00B96898" w:rsidRPr="00820C27" w:rsidRDefault="00B96898" w:rsidP="00B96898">
            <w:pPr>
              <w:spacing w:line="276" w:lineRule="auto"/>
              <w:rPr>
                <w:rFonts w:ascii="GHEA Grapalat" w:hAnsi="GHEA Grapalat"/>
                <w:color w:val="FF0000"/>
              </w:rPr>
            </w:pPr>
          </w:p>
          <w:p w14:paraId="393A7261" w14:textId="77777777" w:rsidR="00B96898" w:rsidRPr="00820C27" w:rsidRDefault="00B96898" w:rsidP="00B96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GHEA Grapalat" w:hAnsi="GHEA Grapalat" w:cs="Courier New"/>
                <w:color w:val="202124"/>
              </w:rPr>
            </w:pPr>
          </w:p>
          <w:p w14:paraId="1242B7CD" w14:textId="77777777" w:rsidR="00B96898" w:rsidRPr="00820C27" w:rsidRDefault="00B96898" w:rsidP="00B96898">
            <w:pPr>
              <w:spacing w:line="276" w:lineRule="auto"/>
              <w:rPr>
                <w:rFonts w:ascii="GHEA Grapalat" w:hAnsi="GHEA Grapalat"/>
              </w:rPr>
            </w:pPr>
            <w:r w:rsidRPr="00820C27">
              <w:rPr>
                <w:rFonts w:ascii="GHEA Grapalat" w:hAnsi="GHEA Grapalat"/>
                <w:sz w:val="22"/>
                <w:szCs w:val="22"/>
              </w:rPr>
              <w:t>со дня вступления  в силу</w:t>
            </w:r>
          </w:p>
          <w:p w14:paraId="2491EEAB" w14:textId="77777777" w:rsidR="00B96898" w:rsidRPr="00820C27" w:rsidRDefault="00B96898" w:rsidP="00B96898">
            <w:pPr>
              <w:spacing w:line="276" w:lineRule="auto"/>
              <w:rPr>
                <w:rFonts w:ascii="GHEA Grapalat" w:hAnsi="GHEA Grapalat"/>
              </w:rPr>
            </w:pPr>
            <w:r w:rsidRPr="00820C27">
              <w:rPr>
                <w:rFonts w:ascii="GHEA Grapalat" w:hAnsi="GHEA Grapalat"/>
                <w:sz w:val="22"/>
                <w:szCs w:val="22"/>
              </w:rPr>
              <w:t>договора /соглашение/ до 350-го календарного дня включительно</w:t>
            </w:r>
          </w:p>
          <w:p w14:paraId="0D7DDCA2" w14:textId="77777777" w:rsidR="00B96898" w:rsidRPr="00820C27" w:rsidRDefault="00B96898" w:rsidP="00B96898">
            <w:pPr>
              <w:spacing w:line="276" w:lineRule="auto"/>
              <w:rPr>
                <w:rFonts w:ascii="GHEA Grapalat" w:hAnsi="GHEA Grapalat"/>
              </w:rPr>
            </w:pPr>
          </w:p>
          <w:p w14:paraId="2FFCE76C" w14:textId="7E097996" w:rsidR="00B96898" w:rsidRPr="00003FAD" w:rsidRDefault="00B96898" w:rsidP="00B96898">
            <w:pPr>
              <w:widowControl w:val="0"/>
              <w:spacing w:after="120"/>
              <w:jc w:val="center"/>
              <w:rPr>
                <w:rFonts w:ascii="GHEA Grapalat" w:hAnsi="GHEA Grapalat"/>
                <w:color w:val="000000" w:themeColor="text1"/>
                <w:sz w:val="20"/>
              </w:rPr>
            </w:pPr>
          </w:p>
        </w:tc>
      </w:tr>
    </w:tbl>
    <w:p w14:paraId="27267A7D"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50CFF59A"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14C4AD38"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764A579"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2FA2158" w14:textId="77EDF0CA" w:rsidR="00D43AD6" w:rsidRPr="00003FAD" w:rsidRDefault="00D43AD6" w:rsidP="00D43AD6">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 xml:space="preserve">Приложение № </w:t>
      </w:r>
      <w:r>
        <w:rPr>
          <w:rFonts w:ascii="GHEA Grapalat" w:hAnsi="GHEA Grapalat"/>
          <w:i/>
          <w:color w:val="000000" w:themeColor="text1"/>
        </w:rPr>
        <w:t>1,1</w:t>
      </w:r>
    </w:p>
    <w:p w14:paraId="70DDF652" w14:textId="2B56E798" w:rsidR="00D43AD6" w:rsidRPr="00003FAD" w:rsidRDefault="00D43AD6" w:rsidP="00D43AD6">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sz w:val="24"/>
          <w:szCs w:val="24"/>
          <w:lang w:val="af-ZA"/>
        </w:rPr>
        <w:t>»</w:t>
      </w:r>
    </w:p>
    <w:p w14:paraId="0E3FA153" w14:textId="25FB12FD" w:rsidR="00D43AD6" w:rsidRPr="00003FAD" w:rsidRDefault="00D43AD6" w:rsidP="00D43AD6">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 xml:space="preserve">202  </w:t>
      </w:r>
      <w:r w:rsidRPr="00003FAD">
        <w:rPr>
          <w:rFonts w:ascii="GHEA Grapalat" w:hAnsi="GHEA Grapalat"/>
          <w:i/>
          <w:color w:val="000000" w:themeColor="text1"/>
        </w:rPr>
        <w:t>г.</w:t>
      </w:r>
    </w:p>
    <w:p w14:paraId="3300047F" w14:textId="77777777" w:rsidR="008501FF" w:rsidRDefault="008501FF" w:rsidP="008501FF">
      <w:pPr>
        <w:jc w:val="center"/>
        <w:rPr>
          <w:rFonts w:ascii="Armenian Times"/>
        </w:rPr>
      </w:pPr>
      <w:r>
        <w:rPr>
          <w:rFonts w:ascii="Armenian Times"/>
        </w:rPr>
        <w:t>Расчетная</w:t>
      </w:r>
      <w:r>
        <w:rPr>
          <w:rFonts w:ascii="Armenian Times"/>
        </w:rPr>
        <w:t xml:space="preserve"> </w:t>
      </w:r>
      <w:r>
        <w:rPr>
          <w:rFonts w:ascii="Armenian Times"/>
        </w:rPr>
        <w:t>смета</w:t>
      </w:r>
    </w:p>
    <w:p w14:paraId="6F868EC8" w14:textId="77777777" w:rsidR="00AB0BFB" w:rsidRPr="008501FF" w:rsidRDefault="00AB0BFB" w:rsidP="008501FF">
      <w:pPr>
        <w:widowControl w:val="0"/>
        <w:spacing w:after="160" w:line="360" w:lineRule="auto"/>
        <w:rPr>
          <w:rFonts w:ascii="GHEA Grapalat" w:hAnsi="GHEA Grapalat"/>
          <w:i/>
          <w:color w:val="000000" w:themeColor="text1"/>
          <w:lang w:val="en-US"/>
        </w:rPr>
      </w:pPr>
    </w:p>
    <w:p w14:paraId="2B3F41AF" w14:textId="77777777" w:rsidR="008501FF" w:rsidRDefault="00D43AD6" w:rsidP="008501FF">
      <w:pPr>
        <w:tabs>
          <w:tab w:val="left" w:pos="3792"/>
          <w:tab w:val="left" w:pos="8001"/>
        </w:tabs>
        <w:rPr>
          <w:rFonts w:ascii="GHEA Grapalat" w:hAnsi="GHEA Grapalat"/>
          <w:b/>
          <w:sz w:val="18"/>
          <w:szCs w:val="18"/>
          <w:lang w:val="hy-AM"/>
        </w:rPr>
      </w:pPr>
      <w:r>
        <w:rPr>
          <w:rFonts w:ascii="GHEA Grapalat" w:hAnsi="GHEA Grapalat"/>
          <w:b/>
          <w:sz w:val="18"/>
          <w:szCs w:val="18"/>
          <w:lang w:val="hy-AM"/>
        </w:rPr>
        <w:t xml:space="preserve">                          </w:t>
      </w:r>
    </w:p>
    <w:tbl>
      <w:tblPr>
        <w:tblW w:w="7920" w:type="dxa"/>
        <w:tblInd w:w="-600" w:type="dxa"/>
        <w:tblLayout w:type="fixed"/>
        <w:tblCellMar>
          <w:left w:w="30" w:type="dxa"/>
          <w:right w:w="30" w:type="dxa"/>
        </w:tblCellMar>
        <w:tblLook w:val="0600" w:firstRow="0" w:lastRow="0" w:firstColumn="0" w:lastColumn="0" w:noHBand="1" w:noVBand="1"/>
      </w:tblPr>
      <w:tblGrid>
        <w:gridCol w:w="540"/>
        <w:gridCol w:w="2340"/>
        <w:gridCol w:w="1260"/>
        <w:gridCol w:w="1350"/>
        <w:gridCol w:w="1260"/>
        <w:gridCol w:w="1170"/>
      </w:tblGrid>
      <w:tr w:rsidR="008501FF" w:rsidRPr="00CE61A0" w14:paraId="301EA65C" w14:textId="77777777" w:rsidTr="008501FF">
        <w:trPr>
          <w:trHeight w:val="566"/>
        </w:trPr>
        <w:tc>
          <w:tcPr>
            <w:tcW w:w="540" w:type="dxa"/>
            <w:tcBorders>
              <w:top w:val="single" w:sz="4" w:space="0" w:color="auto"/>
              <w:left w:val="single" w:sz="12" w:space="0" w:color="auto"/>
              <w:bottom w:val="single" w:sz="12" w:space="0" w:color="auto"/>
              <w:right w:val="single" w:sz="12" w:space="0" w:color="auto"/>
            </w:tcBorders>
          </w:tcPr>
          <w:p w14:paraId="34C79331" w14:textId="77777777" w:rsidR="008501FF" w:rsidRPr="00B75F31" w:rsidRDefault="008501FF" w:rsidP="007E1407">
            <w:r>
              <w:t>N п/п</w:t>
            </w:r>
          </w:p>
        </w:tc>
        <w:tc>
          <w:tcPr>
            <w:tcW w:w="2340" w:type="dxa"/>
            <w:tcBorders>
              <w:top w:val="single" w:sz="4" w:space="0" w:color="auto"/>
              <w:left w:val="single" w:sz="12" w:space="0" w:color="auto"/>
              <w:bottom w:val="single" w:sz="12" w:space="0" w:color="auto"/>
              <w:right w:val="single" w:sz="12" w:space="0" w:color="auto"/>
            </w:tcBorders>
          </w:tcPr>
          <w:p w14:paraId="6766969D" w14:textId="77777777" w:rsidR="008501FF" w:rsidRPr="00B75F31" w:rsidRDefault="008501FF" w:rsidP="007E1407">
            <w:r>
              <w:t>Наименование работы</w:t>
            </w:r>
          </w:p>
        </w:tc>
        <w:tc>
          <w:tcPr>
            <w:tcW w:w="1260" w:type="dxa"/>
            <w:tcBorders>
              <w:top w:val="single" w:sz="4" w:space="0" w:color="auto"/>
              <w:left w:val="single" w:sz="12" w:space="0" w:color="auto"/>
              <w:bottom w:val="single" w:sz="12" w:space="0" w:color="auto"/>
              <w:right w:val="single" w:sz="12" w:space="0" w:color="auto"/>
            </w:tcBorders>
          </w:tcPr>
          <w:p w14:paraId="65AD00BD" w14:textId="77777777" w:rsidR="008501FF" w:rsidRPr="00572B56" w:rsidRDefault="008501FF" w:rsidP="007E1407">
            <w:pPr>
              <w:rPr>
                <w:rFonts w:ascii="Arial LatArm" w:hAnsi="Arial LatArm" w:cs="Arial LatArm"/>
              </w:rPr>
            </w:pPr>
            <w:r>
              <w:t>Ед./изм.</w:t>
            </w:r>
          </w:p>
        </w:tc>
        <w:tc>
          <w:tcPr>
            <w:tcW w:w="1350" w:type="dxa"/>
            <w:tcBorders>
              <w:top w:val="single" w:sz="4" w:space="0" w:color="auto"/>
              <w:left w:val="single" w:sz="12" w:space="0" w:color="auto"/>
              <w:bottom w:val="single" w:sz="12" w:space="0" w:color="auto"/>
              <w:right w:val="single" w:sz="12" w:space="0" w:color="auto"/>
            </w:tcBorders>
          </w:tcPr>
          <w:p w14:paraId="39024E98" w14:textId="77777777" w:rsidR="008501FF" w:rsidRPr="00572B56" w:rsidRDefault="008501FF" w:rsidP="007E1407">
            <w:pPr>
              <w:rPr>
                <w:rFonts w:ascii="Arial LatArm" w:hAnsi="Arial LatArm" w:cs="Arial LatArm"/>
              </w:rPr>
            </w:pPr>
            <w:r>
              <w:t>Количество</w:t>
            </w:r>
          </w:p>
        </w:tc>
        <w:tc>
          <w:tcPr>
            <w:tcW w:w="1260" w:type="dxa"/>
            <w:tcBorders>
              <w:top w:val="single" w:sz="4" w:space="0" w:color="auto"/>
              <w:left w:val="single" w:sz="12" w:space="0" w:color="auto"/>
              <w:bottom w:val="single" w:sz="12" w:space="0" w:color="auto"/>
              <w:right w:val="single" w:sz="12" w:space="0" w:color="auto"/>
            </w:tcBorders>
          </w:tcPr>
          <w:p w14:paraId="288DE155" w14:textId="77777777" w:rsidR="008501FF" w:rsidRPr="00CE61A0" w:rsidRDefault="008501FF" w:rsidP="007E1407">
            <w:pPr>
              <w:rPr>
                <w:rFonts w:ascii="Armenian Times" w:hAnsi="Armenian Times" w:cs="Arial LatArm"/>
              </w:rPr>
            </w:pPr>
            <w:r>
              <w:rPr>
                <w:rFonts w:ascii="Armenian Times"/>
              </w:rPr>
              <w:t>стоимость</w:t>
            </w:r>
          </w:p>
        </w:tc>
        <w:tc>
          <w:tcPr>
            <w:tcW w:w="1170" w:type="dxa"/>
            <w:tcBorders>
              <w:top w:val="single" w:sz="4" w:space="0" w:color="auto"/>
              <w:left w:val="single" w:sz="12" w:space="0" w:color="auto"/>
              <w:bottom w:val="single" w:sz="12" w:space="0" w:color="auto"/>
              <w:right w:val="single" w:sz="4" w:space="0" w:color="auto"/>
            </w:tcBorders>
          </w:tcPr>
          <w:p w14:paraId="660A31A0" w14:textId="77777777" w:rsidR="008501FF" w:rsidRPr="00CE61A0" w:rsidRDefault="008501FF" w:rsidP="007E1407">
            <w:pPr>
              <w:rPr>
                <w:rFonts w:ascii="Armenian Times" w:hAnsi="Armenian Times" w:cs="Arial LatArm"/>
              </w:rPr>
            </w:pPr>
            <w:r>
              <w:rPr>
                <w:rFonts w:ascii="Armenian Times"/>
              </w:rPr>
              <w:t>Всего</w:t>
            </w:r>
          </w:p>
        </w:tc>
      </w:tr>
      <w:tr w:rsidR="008501FF" w:rsidRPr="00CE61A0" w14:paraId="67083D21" w14:textId="77777777" w:rsidTr="008501FF">
        <w:trPr>
          <w:trHeight w:val="591"/>
        </w:trPr>
        <w:tc>
          <w:tcPr>
            <w:tcW w:w="540" w:type="dxa"/>
            <w:tcBorders>
              <w:top w:val="single" w:sz="12" w:space="0" w:color="auto"/>
              <w:left w:val="single" w:sz="6" w:space="0" w:color="auto"/>
              <w:bottom w:val="single" w:sz="6" w:space="0" w:color="auto"/>
              <w:right w:val="single" w:sz="6" w:space="0" w:color="auto"/>
            </w:tcBorders>
          </w:tcPr>
          <w:p w14:paraId="22E0EC18" w14:textId="77777777" w:rsidR="008501FF" w:rsidRPr="00572B56" w:rsidRDefault="008501FF" w:rsidP="007E1407">
            <w:r w:rsidRPr="00572B56">
              <w:t>1</w:t>
            </w:r>
          </w:p>
        </w:tc>
        <w:tc>
          <w:tcPr>
            <w:tcW w:w="2340" w:type="dxa"/>
            <w:tcBorders>
              <w:top w:val="single" w:sz="12" w:space="0" w:color="auto"/>
              <w:left w:val="single" w:sz="6" w:space="0" w:color="auto"/>
              <w:bottom w:val="single" w:sz="6" w:space="0" w:color="auto"/>
              <w:right w:val="single" w:sz="6" w:space="0" w:color="auto"/>
            </w:tcBorders>
          </w:tcPr>
          <w:p w14:paraId="29CE11F0" w14:textId="77777777" w:rsidR="008501FF" w:rsidRPr="00CB144A" w:rsidRDefault="008501FF" w:rsidP="008501FF">
            <w:pPr>
              <w:ind w:left="-435"/>
              <w:rPr>
                <w:rFonts w:ascii="Arial LatArm" w:hAnsi="Arial LatArm" w:cs="Arial LatArm"/>
              </w:rPr>
            </w:pPr>
            <w:r w:rsidRPr="00CB144A">
              <w:t>Погрузка разрушенного грунта и строймусора на а/м</w:t>
            </w:r>
          </w:p>
        </w:tc>
        <w:tc>
          <w:tcPr>
            <w:tcW w:w="1260" w:type="dxa"/>
            <w:tcBorders>
              <w:top w:val="single" w:sz="12" w:space="0" w:color="auto"/>
              <w:left w:val="single" w:sz="6" w:space="0" w:color="auto"/>
              <w:bottom w:val="single" w:sz="6" w:space="0" w:color="auto"/>
              <w:right w:val="single" w:sz="6" w:space="0" w:color="auto"/>
            </w:tcBorders>
          </w:tcPr>
          <w:p w14:paraId="6192E706" w14:textId="77777777" w:rsidR="008501FF" w:rsidRPr="00572B56" w:rsidRDefault="008501FF" w:rsidP="007E1407">
            <w:pPr>
              <w:rPr>
                <w:vertAlign w:val="superscript"/>
              </w:rPr>
            </w:pPr>
            <w:r>
              <w:t>м</w:t>
            </w:r>
            <w:r w:rsidRPr="00572B56">
              <w:rPr>
                <w:vertAlign w:val="superscript"/>
              </w:rPr>
              <w:t>3</w:t>
            </w:r>
          </w:p>
        </w:tc>
        <w:tc>
          <w:tcPr>
            <w:tcW w:w="1350" w:type="dxa"/>
            <w:tcBorders>
              <w:top w:val="single" w:sz="12" w:space="0" w:color="auto"/>
              <w:left w:val="single" w:sz="6" w:space="0" w:color="auto"/>
              <w:bottom w:val="single" w:sz="6" w:space="0" w:color="auto"/>
              <w:right w:val="single" w:sz="6" w:space="0" w:color="auto"/>
            </w:tcBorders>
          </w:tcPr>
          <w:p w14:paraId="5BB5ABEB" w14:textId="77777777" w:rsidR="008501FF" w:rsidRPr="00572B56" w:rsidRDefault="008501FF" w:rsidP="007E1407">
            <w:r w:rsidRPr="00572B56">
              <w:t>3</w:t>
            </w:r>
            <w:r>
              <w:t>1.5</w:t>
            </w:r>
          </w:p>
        </w:tc>
        <w:tc>
          <w:tcPr>
            <w:tcW w:w="1260" w:type="dxa"/>
            <w:tcBorders>
              <w:top w:val="single" w:sz="12" w:space="0" w:color="auto"/>
              <w:left w:val="single" w:sz="6" w:space="0" w:color="auto"/>
              <w:bottom w:val="single" w:sz="6" w:space="0" w:color="auto"/>
              <w:right w:val="single" w:sz="6" w:space="0" w:color="auto"/>
            </w:tcBorders>
          </w:tcPr>
          <w:p w14:paraId="63912EEF" w14:textId="77777777" w:rsidR="008501FF" w:rsidRPr="00CE61A0" w:rsidRDefault="008501FF" w:rsidP="007E1407">
            <w:pPr>
              <w:rPr>
                <w:rFonts w:ascii="Armenian Times" w:hAnsi="Armenian Times"/>
              </w:rPr>
            </w:pPr>
            <w:r>
              <w:rPr>
                <w:rFonts w:ascii="Armenian Times" w:hAnsi="Armenian Times"/>
              </w:rPr>
              <w:t>3000</w:t>
            </w:r>
          </w:p>
        </w:tc>
        <w:tc>
          <w:tcPr>
            <w:tcW w:w="1170" w:type="dxa"/>
            <w:tcBorders>
              <w:top w:val="single" w:sz="12" w:space="0" w:color="auto"/>
              <w:left w:val="single" w:sz="6" w:space="0" w:color="auto"/>
              <w:bottom w:val="single" w:sz="6" w:space="0" w:color="auto"/>
              <w:right w:val="single" w:sz="4" w:space="0" w:color="auto"/>
            </w:tcBorders>
          </w:tcPr>
          <w:p w14:paraId="53C27B7D" w14:textId="77777777" w:rsidR="008501FF" w:rsidRPr="00CE61A0" w:rsidRDefault="008501FF" w:rsidP="007E1407">
            <w:pPr>
              <w:rPr>
                <w:rFonts w:ascii="Armenian Times" w:hAnsi="Armenian Times"/>
              </w:rPr>
            </w:pPr>
            <w:r>
              <w:rPr>
                <w:rFonts w:asciiTheme="minorHAnsi" w:hAnsiTheme="minorHAnsi"/>
              </w:rPr>
              <w:t>94500</w:t>
            </w:r>
          </w:p>
        </w:tc>
      </w:tr>
      <w:tr w:rsidR="008501FF" w:rsidRPr="00CE61A0" w14:paraId="5FDC5AF6" w14:textId="77777777" w:rsidTr="008501FF">
        <w:trPr>
          <w:trHeight w:val="624"/>
        </w:trPr>
        <w:tc>
          <w:tcPr>
            <w:tcW w:w="540" w:type="dxa"/>
            <w:tcBorders>
              <w:top w:val="single" w:sz="6" w:space="0" w:color="auto"/>
              <w:left w:val="single" w:sz="6" w:space="0" w:color="auto"/>
              <w:bottom w:val="single" w:sz="6" w:space="0" w:color="auto"/>
              <w:right w:val="single" w:sz="6" w:space="0" w:color="auto"/>
            </w:tcBorders>
          </w:tcPr>
          <w:p w14:paraId="421E0935" w14:textId="77777777" w:rsidR="008501FF" w:rsidRPr="00572B56" w:rsidRDefault="008501FF" w:rsidP="007E1407">
            <w:r w:rsidRPr="00572B56">
              <w:t>2</w:t>
            </w:r>
          </w:p>
        </w:tc>
        <w:tc>
          <w:tcPr>
            <w:tcW w:w="2340" w:type="dxa"/>
            <w:tcBorders>
              <w:top w:val="single" w:sz="6" w:space="0" w:color="auto"/>
              <w:left w:val="single" w:sz="6" w:space="0" w:color="auto"/>
              <w:bottom w:val="single" w:sz="6" w:space="0" w:color="auto"/>
              <w:right w:val="single" w:sz="6" w:space="0" w:color="auto"/>
            </w:tcBorders>
          </w:tcPr>
          <w:p w14:paraId="15541784" w14:textId="77777777" w:rsidR="008501FF" w:rsidRPr="00CB144A" w:rsidRDefault="008501FF" w:rsidP="007E1407">
            <w:pPr>
              <w:rPr>
                <w:rFonts w:ascii="Arial LatArm" w:hAnsi="Arial LatArm" w:cs="Arial LatArm"/>
              </w:rPr>
            </w:pPr>
            <w:r w:rsidRPr="00CB144A">
              <w:t>Вывоз строймусора на расстояние 12км</w:t>
            </w:r>
          </w:p>
        </w:tc>
        <w:tc>
          <w:tcPr>
            <w:tcW w:w="1260" w:type="dxa"/>
            <w:tcBorders>
              <w:top w:val="single" w:sz="6" w:space="0" w:color="auto"/>
              <w:left w:val="single" w:sz="6" w:space="0" w:color="auto"/>
              <w:bottom w:val="single" w:sz="6" w:space="0" w:color="auto"/>
              <w:right w:val="single" w:sz="6" w:space="0" w:color="auto"/>
            </w:tcBorders>
          </w:tcPr>
          <w:p w14:paraId="5616CD96" w14:textId="77777777" w:rsidR="008501FF" w:rsidRPr="00572B56" w:rsidRDefault="008501FF" w:rsidP="007E1407">
            <w:pPr>
              <w:rPr>
                <w:rFonts w:ascii="Arial LatArm" w:hAnsi="Arial LatArm" w:cs="Arial LatArm"/>
              </w:rPr>
            </w:pPr>
            <w:r>
              <w:t>т</w:t>
            </w:r>
          </w:p>
        </w:tc>
        <w:tc>
          <w:tcPr>
            <w:tcW w:w="1350" w:type="dxa"/>
            <w:tcBorders>
              <w:top w:val="single" w:sz="6" w:space="0" w:color="auto"/>
              <w:left w:val="single" w:sz="6" w:space="0" w:color="auto"/>
              <w:bottom w:val="single" w:sz="6" w:space="0" w:color="auto"/>
              <w:right w:val="single" w:sz="6" w:space="0" w:color="auto"/>
            </w:tcBorders>
          </w:tcPr>
          <w:p w14:paraId="43D9DAE5" w14:textId="77777777" w:rsidR="008501FF" w:rsidRPr="00572B56" w:rsidRDefault="008501FF" w:rsidP="007E1407">
            <w:r>
              <w:t>50</w:t>
            </w:r>
          </w:p>
        </w:tc>
        <w:tc>
          <w:tcPr>
            <w:tcW w:w="1260" w:type="dxa"/>
            <w:tcBorders>
              <w:top w:val="single" w:sz="6" w:space="0" w:color="auto"/>
              <w:left w:val="single" w:sz="6" w:space="0" w:color="auto"/>
              <w:bottom w:val="single" w:sz="6" w:space="0" w:color="auto"/>
              <w:right w:val="single" w:sz="6" w:space="0" w:color="auto"/>
            </w:tcBorders>
          </w:tcPr>
          <w:p w14:paraId="17AF5025" w14:textId="77777777" w:rsidR="008501FF" w:rsidRPr="00CE61A0" w:rsidRDefault="008501FF" w:rsidP="007E1407">
            <w:pPr>
              <w:rPr>
                <w:rFonts w:ascii="Armenian Times" w:hAnsi="Armenian Times"/>
              </w:rPr>
            </w:pPr>
            <w:r>
              <w:rPr>
                <w:rFonts w:ascii="Armenian Times" w:hAnsi="Armenian Times"/>
              </w:rPr>
              <w:t>3400</w:t>
            </w:r>
          </w:p>
        </w:tc>
        <w:tc>
          <w:tcPr>
            <w:tcW w:w="1170" w:type="dxa"/>
            <w:tcBorders>
              <w:top w:val="single" w:sz="6" w:space="0" w:color="auto"/>
              <w:left w:val="single" w:sz="6" w:space="0" w:color="auto"/>
              <w:bottom w:val="single" w:sz="6" w:space="0" w:color="auto"/>
              <w:right w:val="single" w:sz="4" w:space="0" w:color="auto"/>
            </w:tcBorders>
          </w:tcPr>
          <w:p w14:paraId="3BA263D3" w14:textId="77777777" w:rsidR="008501FF" w:rsidRPr="00CE61A0" w:rsidRDefault="008501FF" w:rsidP="007E1407">
            <w:pPr>
              <w:rPr>
                <w:rFonts w:ascii="Armenian Times" w:hAnsi="Armenian Times"/>
              </w:rPr>
            </w:pPr>
            <w:r>
              <w:rPr>
                <w:rFonts w:ascii="Armenian Times" w:hAnsi="Armenian Times"/>
              </w:rPr>
              <w:t>170000</w:t>
            </w:r>
          </w:p>
        </w:tc>
      </w:tr>
      <w:tr w:rsidR="008501FF" w:rsidRPr="00CE61A0" w14:paraId="5A447FF5" w14:textId="77777777" w:rsidTr="008501FF">
        <w:trPr>
          <w:trHeight w:val="705"/>
        </w:trPr>
        <w:tc>
          <w:tcPr>
            <w:tcW w:w="540" w:type="dxa"/>
            <w:tcBorders>
              <w:top w:val="single" w:sz="6" w:space="0" w:color="auto"/>
              <w:left w:val="single" w:sz="6" w:space="0" w:color="auto"/>
              <w:bottom w:val="single" w:sz="6" w:space="0" w:color="auto"/>
              <w:right w:val="single" w:sz="6" w:space="0" w:color="auto"/>
            </w:tcBorders>
          </w:tcPr>
          <w:p w14:paraId="239A69E2" w14:textId="77777777" w:rsidR="008501FF" w:rsidRPr="00572B56" w:rsidRDefault="008501FF" w:rsidP="007E1407">
            <w:r w:rsidRPr="00572B56">
              <w:t>3</w:t>
            </w:r>
          </w:p>
        </w:tc>
        <w:tc>
          <w:tcPr>
            <w:tcW w:w="2340" w:type="dxa"/>
            <w:tcBorders>
              <w:top w:val="single" w:sz="6" w:space="0" w:color="auto"/>
              <w:left w:val="single" w:sz="6" w:space="0" w:color="auto"/>
              <w:bottom w:val="single" w:sz="6" w:space="0" w:color="auto"/>
              <w:right w:val="single" w:sz="6" w:space="0" w:color="auto"/>
            </w:tcBorders>
          </w:tcPr>
          <w:p w14:paraId="75DCC6C2" w14:textId="77777777" w:rsidR="008501FF" w:rsidRPr="00CB144A" w:rsidRDefault="008501FF" w:rsidP="007E1407">
            <w:pPr>
              <w:rPr>
                <w:rFonts w:ascii="Arial LatArm" w:hAnsi="Arial LatArm" w:cs="Arial LatArm"/>
              </w:rPr>
            </w:pPr>
            <w:r w:rsidRPr="00CB144A">
              <w:t>Очистка и погрузка сухих листьев и ила, накопившихся на дне канала</w:t>
            </w:r>
          </w:p>
        </w:tc>
        <w:tc>
          <w:tcPr>
            <w:tcW w:w="1260" w:type="dxa"/>
            <w:tcBorders>
              <w:top w:val="single" w:sz="6" w:space="0" w:color="auto"/>
              <w:left w:val="single" w:sz="6" w:space="0" w:color="auto"/>
              <w:bottom w:val="single" w:sz="6" w:space="0" w:color="auto"/>
              <w:right w:val="single" w:sz="6" w:space="0" w:color="auto"/>
            </w:tcBorders>
          </w:tcPr>
          <w:p w14:paraId="31C20181" w14:textId="77777777" w:rsidR="008501FF" w:rsidRPr="00572B56" w:rsidRDefault="008501FF" w:rsidP="007E1407">
            <w:pPr>
              <w:rPr>
                <w:vertAlign w:val="superscript"/>
              </w:rPr>
            </w:pPr>
            <w:r>
              <w:t>м</w:t>
            </w:r>
            <w:r w:rsidRPr="00572B56">
              <w:rPr>
                <w:vertAlign w:val="superscript"/>
              </w:rPr>
              <w:t>3</w:t>
            </w:r>
          </w:p>
        </w:tc>
        <w:tc>
          <w:tcPr>
            <w:tcW w:w="1350" w:type="dxa"/>
            <w:tcBorders>
              <w:top w:val="single" w:sz="6" w:space="0" w:color="auto"/>
              <w:left w:val="single" w:sz="6" w:space="0" w:color="auto"/>
              <w:bottom w:val="single" w:sz="6" w:space="0" w:color="auto"/>
              <w:right w:val="single" w:sz="6" w:space="0" w:color="auto"/>
            </w:tcBorders>
          </w:tcPr>
          <w:p w14:paraId="7AC0839B" w14:textId="77777777" w:rsidR="008501FF" w:rsidRPr="00572B56" w:rsidRDefault="008501FF" w:rsidP="007E1407">
            <w:r>
              <w:t>156</w:t>
            </w:r>
          </w:p>
        </w:tc>
        <w:tc>
          <w:tcPr>
            <w:tcW w:w="1260" w:type="dxa"/>
            <w:tcBorders>
              <w:top w:val="single" w:sz="6" w:space="0" w:color="auto"/>
              <w:left w:val="single" w:sz="6" w:space="0" w:color="auto"/>
              <w:bottom w:val="single" w:sz="6" w:space="0" w:color="auto"/>
              <w:right w:val="single" w:sz="6" w:space="0" w:color="auto"/>
            </w:tcBorders>
          </w:tcPr>
          <w:p w14:paraId="4685D808" w14:textId="77777777" w:rsidR="008501FF" w:rsidRPr="00CE61A0" w:rsidRDefault="008501FF" w:rsidP="007E1407">
            <w:pPr>
              <w:rPr>
                <w:rFonts w:ascii="Armenian Times" w:hAnsi="Armenian Times"/>
              </w:rPr>
            </w:pPr>
            <w:r>
              <w:rPr>
                <w:rFonts w:ascii="Armenian Times" w:hAnsi="Armenian Times"/>
              </w:rPr>
              <w:t>3500</w:t>
            </w:r>
          </w:p>
        </w:tc>
        <w:tc>
          <w:tcPr>
            <w:tcW w:w="1170" w:type="dxa"/>
            <w:tcBorders>
              <w:top w:val="single" w:sz="6" w:space="0" w:color="auto"/>
              <w:left w:val="single" w:sz="6" w:space="0" w:color="auto"/>
              <w:bottom w:val="single" w:sz="6" w:space="0" w:color="auto"/>
              <w:right w:val="single" w:sz="4" w:space="0" w:color="auto"/>
            </w:tcBorders>
          </w:tcPr>
          <w:p w14:paraId="17BD752A" w14:textId="77777777" w:rsidR="008501FF" w:rsidRPr="00CE61A0" w:rsidRDefault="008501FF" w:rsidP="007E1407">
            <w:pPr>
              <w:rPr>
                <w:rFonts w:ascii="Armenian Times" w:hAnsi="Armenian Times"/>
              </w:rPr>
            </w:pPr>
            <w:r>
              <w:rPr>
                <w:rFonts w:ascii="Armenian Times" w:hAnsi="Armenian Times"/>
              </w:rPr>
              <w:t>546000</w:t>
            </w:r>
          </w:p>
        </w:tc>
      </w:tr>
      <w:tr w:rsidR="008501FF" w:rsidRPr="00CE61A0" w14:paraId="402B9278" w14:textId="77777777" w:rsidTr="008501FF">
        <w:trPr>
          <w:trHeight w:val="908"/>
        </w:trPr>
        <w:tc>
          <w:tcPr>
            <w:tcW w:w="540" w:type="dxa"/>
            <w:tcBorders>
              <w:top w:val="single" w:sz="6" w:space="0" w:color="auto"/>
              <w:left w:val="single" w:sz="6" w:space="0" w:color="auto"/>
              <w:bottom w:val="single" w:sz="6" w:space="0" w:color="auto"/>
              <w:right w:val="single" w:sz="6" w:space="0" w:color="auto"/>
            </w:tcBorders>
          </w:tcPr>
          <w:p w14:paraId="10EDC095" w14:textId="77777777" w:rsidR="008501FF" w:rsidRPr="00572B56" w:rsidRDefault="008501FF" w:rsidP="007E1407">
            <w:r w:rsidRPr="00572B56">
              <w:t>4</w:t>
            </w:r>
          </w:p>
        </w:tc>
        <w:tc>
          <w:tcPr>
            <w:tcW w:w="2340" w:type="dxa"/>
            <w:tcBorders>
              <w:top w:val="single" w:sz="6" w:space="0" w:color="auto"/>
              <w:left w:val="single" w:sz="6" w:space="0" w:color="auto"/>
              <w:bottom w:val="single" w:sz="6" w:space="0" w:color="auto"/>
              <w:right w:val="single" w:sz="6" w:space="0" w:color="auto"/>
            </w:tcBorders>
          </w:tcPr>
          <w:p w14:paraId="0C01E129" w14:textId="77777777" w:rsidR="008501FF" w:rsidRPr="00CB144A" w:rsidRDefault="008501FF" w:rsidP="007E1407">
            <w:r w:rsidRPr="00CB144A">
              <w:t>Вывоз погруженного ила на расстояние 1</w:t>
            </w:r>
            <w:r w:rsidRPr="001B6CEB">
              <w:t xml:space="preserve">3 </w:t>
            </w:r>
            <w:r w:rsidRPr="00CB144A">
              <w:t>км</w:t>
            </w:r>
          </w:p>
        </w:tc>
        <w:tc>
          <w:tcPr>
            <w:tcW w:w="1260" w:type="dxa"/>
            <w:tcBorders>
              <w:top w:val="single" w:sz="6" w:space="0" w:color="auto"/>
              <w:left w:val="single" w:sz="6" w:space="0" w:color="auto"/>
              <w:bottom w:val="single" w:sz="6" w:space="0" w:color="auto"/>
              <w:right w:val="single" w:sz="6" w:space="0" w:color="auto"/>
            </w:tcBorders>
          </w:tcPr>
          <w:p w14:paraId="3F278AE1" w14:textId="77777777" w:rsidR="008501FF" w:rsidRPr="00572B56" w:rsidRDefault="008501FF" w:rsidP="007E1407">
            <w:pPr>
              <w:rPr>
                <w:rFonts w:ascii="Arial LatArm" w:hAnsi="Arial LatArm" w:cs="Arial LatArm"/>
              </w:rPr>
            </w:pPr>
            <w:r>
              <w:t>т</w:t>
            </w:r>
          </w:p>
        </w:tc>
        <w:tc>
          <w:tcPr>
            <w:tcW w:w="1350" w:type="dxa"/>
            <w:tcBorders>
              <w:top w:val="single" w:sz="6" w:space="0" w:color="auto"/>
              <w:left w:val="single" w:sz="6" w:space="0" w:color="auto"/>
              <w:bottom w:val="single" w:sz="6" w:space="0" w:color="auto"/>
              <w:right w:val="single" w:sz="6" w:space="0" w:color="auto"/>
            </w:tcBorders>
          </w:tcPr>
          <w:p w14:paraId="6B07C149" w14:textId="77777777" w:rsidR="008501FF" w:rsidRPr="00572B56" w:rsidRDefault="008501FF" w:rsidP="007E1407">
            <w:r>
              <w:t>251,8135</w:t>
            </w:r>
          </w:p>
        </w:tc>
        <w:tc>
          <w:tcPr>
            <w:tcW w:w="1260" w:type="dxa"/>
            <w:tcBorders>
              <w:top w:val="single" w:sz="6" w:space="0" w:color="auto"/>
              <w:left w:val="single" w:sz="6" w:space="0" w:color="auto"/>
              <w:bottom w:val="single" w:sz="6" w:space="0" w:color="auto"/>
              <w:right w:val="single" w:sz="6" w:space="0" w:color="auto"/>
            </w:tcBorders>
          </w:tcPr>
          <w:p w14:paraId="238F0EC6" w14:textId="77777777" w:rsidR="008501FF" w:rsidRPr="00CE61A0" w:rsidRDefault="008501FF" w:rsidP="007E1407">
            <w:pPr>
              <w:rPr>
                <w:rFonts w:ascii="Armenian Times" w:hAnsi="Armenian Times"/>
              </w:rPr>
            </w:pPr>
            <w:r>
              <w:rPr>
                <w:rFonts w:ascii="Armenian Times" w:hAnsi="Armenian Times"/>
              </w:rPr>
              <w:t>3400</w:t>
            </w:r>
          </w:p>
        </w:tc>
        <w:tc>
          <w:tcPr>
            <w:tcW w:w="1170" w:type="dxa"/>
            <w:tcBorders>
              <w:top w:val="single" w:sz="6" w:space="0" w:color="auto"/>
              <w:left w:val="single" w:sz="6" w:space="0" w:color="auto"/>
              <w:bottom w:val="single" w:sz="4" w:space="0" w:color="auto"/>
              <w:right w:val="single" w:sz="4" w:space="0" w:color="auto"/>
            </w:tcBorders>
          </w:tcPr>
          <w:p w14:paraId="42368225" w14:textId="77777777" w:rsidR="008501FF" w:rsidRPr="00CE61A0" w:rsidRDefault="008501FF" w:rsidP="007E1407">
            <w:pPr>
              <w:rPr>
                <w:rFonts w:ascii="Armenian Times" w:hAnsi="Armenian Times"/>
              </w:rPr>
            </w:pPr>
            <w:r>
              <w:rPr>
                <w:rFonts w:asciiTheme="minorHAnsi" w:hAnsiTheme="minorHAnsi"/>
              </w:rPr>
              <w:t>856166</w:t>
            </w:r>
          </w:p>
        </w:tc>
      </w:tr>
      <w:tr w:rsidR="008501FF" w:rsidRPr="00CE61A0" w14:paraId="5AA9B0B6" w14:textId="77777777" w:rsidTr="008501FF">
        <w:trPr>
          <w:trHeight w:val="525"/>
        </w:trPr>
        <w:tc>
          <w:tcPr>
            <w:tcW w:w="540" w:type="dxa"/>
            <w:tcBorders>
              <w:top w:val="single" w:sz="6" w:space="0" w:color="auto"/>
              <w:left w:val="single" w:sz="2" w:space="0" w:color="000000"/>
              <w:bottom w:val="single" w:sz="4" w:space="0" w:color="auto"/>
              <w:right w:val="single" w:sz="2" w:space="0" w:color="000000"/>
            </w:tcBorders>
          </w:tcPr>
          <w:p w14:paraId="629ED4F1" w14:textId="77777777" w:rsidR="008501FF" w:rsidRDefault="008501FF" w:rsidP="007E1407">
            <w:r>
              <w:t>5</w:t>
            </w:r>
          </w:p>
        </w:tc>
        <w:tc>
          <w:tcPr>
            <w:tcW w:w="2340" w:type="dxa"/>
            <w:tcBorders>
              <w:top w:val="single" w:sz="6" w:space="0" w:color="auto"/>
              <w:left w:val="single" w:sz="2" w:space="0" w:color="000000"/>
              <w:bottom w:val="single" w:sz="4" w:space="0" w:color="auto"/>
              <w:right w:val="single" w:sz="2" w:space="0" w:color="000000"/>
            </w:tcBorders>
          </w:tcPr>
          <w:p w14:paraId="025C091B" w14:textId="77777777" w:rsidR="008501FF" w:rsidRPr="00950252" w:rsidRDefault="008501FF" w:rsidP="008501FF">
            <w:pPr>
              <w:ind w:hanging="435"/>
            </w:pPr>
            <w:r>
              <w:t>Всего</w:t>
            </w:r>
          </w:p>
        </w:tc>
        <w:tc>
          <w:tcPr>
            <w:tcW w:w="1260" w:type="dxa"/>
            <w:tcBorders>
              <w:top w:val="single" w:sz="6" w:space="0" w:color="auto"/>
              <w:left w:val="single" w:sz="2" w:space="0" w:color="000000"/>
              <w:bottom w:val="single" w:sz="4" w:space="0" w:color="auto"/>
              <w:right w:val="single" w:sz="2" w:space="0" w:color="000000"/>
            </w:tcBorders>
          </w:tcPr>
          <w:p w14:paraId="1FD60556" w14:textId="77777777" w:rsidR="008501FF" w:rsidRPr="00950252" w:rsidRDefault="008501FF" w:rsidP="007E1407"/>
        </w:tc>
        <w:tc>
          <w:tcPr>
            <w:tcW w:w="1350" w:type="dxa"/>
            <w:tcBorders>
              <w:top w:val="single" w:sz="6" w:space="0" w:color="auto"/>
              <w:left w:val="single" w:sz="2" w:space="0" w:color="000000"/>
              <w:bottom w:val="single" w:sz="4" w:space="0" w:color="auto"/>
              <w:right w:val="single" w:sz="2" w:space="0" w:color="000000"/>
            </w:tcBorders>
          </w:tcPr>
          <w:p w14:paraId="70977461" w14:textId="77777777" w:rsidR="008501FF" w:rsidRPr="00950252" w:rsidRDefault="008501FF" w:rsidP="007E1407"/>
        </w:tc>
        <w:tc>
          <w:tcPr>
            <w:tcW w:w="1260" w:type="dxa"/>
            <w:tcBorders>
              <w:top w:val="single" w:sz="6" w:space="0" w:color="auto"/>
              <w:left w:val="single" w:sz="2" w:space="0" w:color="000000"/>
              <w:bottom w:val="single" w:sz="4" w:space="0" w:color="auto"/>
              <w:right w:val="single" w:sz="4" w:space="0" w:color="auto"/>
            </w:tcBorders>
          </w:tcPr>
          <w:p w14:paraId="7D58B0A9" w14:textId="77777777" w:rsidR="008501FF" w:rsidRPr="00CE61A0" w:rsidRDefault="008501FF" w:rsidP="007E1407">
            <w:pPr>
              <w:rPr>
                <w:rFonts w:ascii="Armenian Times" w:hAnsi="Armenian Times"/>
              </w:rPr>
            </w:pPr>
          </w:p>
        </w:tc>
        <w:tc>
          <w:tcPr>
            <w:tcW w:w="1170" w:type="dxa"/>
            <w:tcBorders>
              <w:top w:val="single" w:sz="4" w:space="0" w:color="auto"/>
              <w:left w:val="single" w:sz="4" w:space="0" w:color="auto"/>
              <w:bottom w:val="single" w:sz="4" w:space="0" w:color="auto"/>
              <w:right w:val="single" w:sz="4" w:space="0" w:color="auto"/>
            </w:tcBorders>
          </w:tcPr>
          <w:p w14:paraId="4E7E3450" w14:textId="77777777" w:rsidR="008501FF" w:rsidRPr="00CE61A0" w:rsidRDefault="008501FF" w:rsidP="007E1407">
            <w:pPr>
              <w:rPr>
                <w:rFonts w:ascii="Armenian Times" w:hAnsi="Armenian Times"/>
              </w:rPr>
            </w:pPr>
            <w:r>
              <w:rPr>
                <w:rFonts w:asciiTheme="minorHAnsi" w:hAnsiTheme="minorHAnsi"/>
              </w:rPr>
              <w:t>1 666 666</w:t>
            </w:r>
          </w:p>
        </w:tc>
      </w:tr>
      <w:tr w:rsidR="008501FF" w:rsidRPr="00CE61A0" w14:paraId="3CB5EDD0" w14:textId="77777777" w:rsidTr="008501FF">
        <w:trPr>
          <w:trHeight w:val="525"/>
        </w:trPr>
        <w:tc>
          <w:tcPr>
            <w:tcW w:w="540" w:type="dxa"/>
            <w:tcBorders>
              <w:top w:val="single" w:sz="6" w:space="0" w:color="auto"/>
              <w:left w:val="single" w:sz="2" w:space="0" w:color="000000"/>
              <w:bottom w:val="single" w:sz="4" w:space="0" w:color="auto"/>
              <w:right w:val="single" w:sz="2" w:space="0" w:color="000000"/>
            </w:tcBorders>
          </w:tcPr>
          <w:p w14:paraId="3AED132E" w14:textId="77777777" w:rsidR="008501FF" w:rsidRPr="00572B56" w:rsidRDefault="008501FF" w:rsidP="007E1407">
            <w:r>
              <w:t>6</w:t>
            </w:r>
          </w:p>
        </w:tc>
        <w:tc>
          <w:tcPr>
            <w:tcW w:w="2340" w:type="dxa"/>
            <w:tcBorders>
              <w:top w:val="single" w:sz="6" w:space="0" w:color="auto"/>
              <w:left w:val="single" w:sz="2" w:space="0" w:color="000000"/>
              <w:bottom w:val="single" w:sz="4" w:space="0" w:color="auto"/>
              <w:right w:val="single" w:sz="2" w:space="0" w:color="000000"/>
            </w:tcBorders>
          </w:tcPr>
          <w:p w14:paraId="3405961E" w14:textId="77777777" w:rsidR="008501FF" w:rsidRPr="00950252" w:rsidRDefault="008501FF" w:rsidP="007E1407">
            <w:r>
              <w:t>НДС</w:t>
            </w:r>
            <w:r w:rsidRPr="00950252">
              <w:t xml:space="preserve">    20 %</w:t>
            </w:r>
          </w:p>
        </w:tc>
        <w:tc>
          <w:tcPr>
            <w:tcW w:w="1260" w:type="dxa"/>
            <w:tcBorders>
              <w:top w:val="single" w:sz="6" w:space="0" w:color="auto"/>
              <w:left w:val="single" w:sz="2" w:space="0" w:color="000000"/>
              <w:bottom w:val="single" w:sz="4" w:space="0" w:color="auto"/>
              <w:right w:val="single" w:sz="2" w:space="0" w:color="000000"/>
            </w:tcBorders>
          </w:tcPr>
          <w:p w14:paraId="555CBE89" w14:textId="77777777" w:rsidR="008501FF" w:rsidRPr="00950252" w:rsidRDefault="008501FF" w:rsidP="007E1407"/>
        </w:tc>
        <w:tc>
          <w:tcPr>
            <w:tcW w:w="1350" w:type="dxa"/>
            <w:tcBorders>
              <w:top w:val="single" w:sz="6" w:space="0" w:color="auto"/>
              <w:left w:val="single" w:sz="2" w:space="0" w:color="000000"/>
              <w:bottom w:val="single" w:sz="4" w:space="0" w:color="auto"/>
              <w:right w:val="single" w:sz="2" w:space="0" w:color="000000"/>
            </w:tcBorders>
          </w:tcPr>
          <w:p w14:paraId="62066C1A" w14:textId="77777777" w:rsidR="008501FF" w:rsidRPr="00950252" w:rsidRDefault="008501FF" w:rsidP="007E1407"/>
        </w:tc>
        <w:tc>
          <w:tcPr>
            <w:tcW w:w="1260" w:type="dxa"/>
            <w:tcBorders>
              <w:top w:val="single" w:sz="6" w:space="0" w:color="auto"/>
              <w:left w:val="single" w:sz="2" w:space="0" w:color="000000"/>
              <w:bottom w:val="single" w:sz="4" w:space="0" w:color="auto"/>
              <w:right w:val="single" w:sz="4" w:space="0" w:color="auto"/>
            </w:tcBorders>
          </w:tcPr>
          <w:p w14:paraId="2B6E1596" w14:textId="77777777" w:rsidR="008501FF" w:rsidRPr="00CE61A0" w:rsidRDefault="008501FF" w:rsidP="007E1407">
            <w:pPr>
              <w:rPr>
                <w:rFonts w:ascii="Armenian Times" w:hAnsi="Armenian Times"/>
              </w:rPr>
            </w:pPr>
          </w:p>
        </w:tc>
        <w:tc>
          <w:tcPr>
            <w:tcW w:w="1170" w:type="dxa"/>
            <w:tcBorders>
              <w:top w:val="single" w:sz="4" w:space="0" w:color="auto"/>
              <w:left w:val="single" w:sz="4" w:space="0" w:color="auto"/>
              <w:bottom w:val="single" w:sz="4" w:space="0" w:color="auto"/>
              <w:right w:val="single" w:sz="4" w:space="0" w:color="auto"/>
            </w:tcBorders>
          </w:tcPr>
          <w:p w14:paraId="393EE3CC" w14:textId="77777777" w:rsidR="008501FF" w:rsidRPr="00CE61A0" w:rsidRDefault="008501FF" w:rsidP="007E1407">
            <w:pPr>
              <w:rPr>
                <w:rFonts w:ascii="Armenian Times" w:hAnsi="Armenian Times"/>
              </w:rPr>
            </w:pPr>
            <w:r>
              <w:rPr>
                <w:rFonts w:asciiTheme="minorHAnsi" w:hAnsiTheme="minorHAnsi"/>
              </w:rPr>
              <w:t>333 333</w:t>
            </w:r>
          </w:p>
        </w:tc>
      </w:tr>
      <w:tr w:rsidR="008501FF" w:rsidRPr="00CE61A0" w14:paraId="5E45BA30" w14:textId="77777777" w:rsidTr="008501FF">
        <w:trPr>
          <w:trHeight w:val="517"/>
        </w:trPr>
        <w:tc>
          <w:tcPr>
            <w:tcW w:w="540" w:type="dxa"/>
            <w:tcBorders>
              <w:top w:val="single" w:sz="6" w:space="0" w:color="auto"/>
              <w:left w:val="single" w:sz="2" w:space="0" w:color="000000"/>
              <w:bottom w:val="single" w:sz="4" w:space="0" w:color="auto"/>
              <w:right w:val="single" w:sz="2" w:space="0" w:color="000000"/>
            </w:tcBorders>
          </w:tcPr>
          <w:p w14:paraId="2A712333" w14:textId="77777777" w:rsidR="008501FF" w:rsidRPr="00572B56" w:rsidRDefault="008501FF" w:rsidP="007E1407">
            <w:r>
              <w:t>7</w:t>
            </w:r>
          </w:p>
        </w:tc>
        <w:tc>
          <w:tcPr>
            <w:tcW w:w="2340" w:type="dxa"/>
            <w:tcBorders>
              <w:top w:val="single" w:sz="6" w:space="0" w:color="auto"/>
              <w:left w:val="single" w:sz="2" w:space="0" w:color="000000"/>
              <w:bottom w:val="single" w:sz="4" w:space="0" w:color="auto"/>
              <w:right w:val="single" w:sz="2" w:space="0" w:color="000000"/>
            </w:tcBorders>
          </w:tcPr>
          <w:p w14:paraId="51601ED0" w14:textId="77777777" w:rsidR="008501FF" w:rsidRPr="00572B56" w:rsidRDefault="008501FF" w:rsidP="007E1407">
            <w:r>
              <w:t>Итого</w:t>
            </w:r>
          </w:p>
        </w:tc>
        <w:tc>
          <w:tcPr>
            <w:tcW w:w="1260" w:type="dxa"/>
            <w:tcBorders>
              <w:top w:val="single" w:sz="6" w:space="0" w:color="auto"/>
              <w:left w:val="single" w:sz="2" w:space="0" w:color="000000"/>
              <w:bottom w:val="single" w:sz="4" w:space="0" w:color="auto"/>
              <w:right w:val="single" w:sz="2" w:space="0" w:color="000000"/>
            </w:tcBorders>
          </w:tcPr>
          <w:p w14:paraId="6F8AEFBF" w14:textId="77777777" w:rsidR="008501FF" w:rsidRPr="00572B56" w:rsidRDefault="008501FF" w:rsidP="007E1407"/>
        </w:tc>
        <w:tc>
          <w:tcPr>
            <w:tcW w:w="1350" w:type="dxa"/>
            <w:tcBorders>
              <w:top w:val="single" w:sz="6" w:space="0" w:color="auto"/>
              <w:left w:val="single" w:sz="2" w:space="0" w:color="000000"/>
              <w:bottom w:val="single" w:sz="4" w:space="0" w:color="auto"/>
              <w:right w:val="single" w:sz="2" w:space="0" w:color="000000"/>
            </w:tcBorders>
          </w:tcPr>
          <w:p w14:paraId="401C5897" w14:textId="77777777" w:rsidR="008501FF" w:rsidRPr="00572B56" w:rsidRDefault="008501FF" w:rsidP="007E1407"/>
        </w:tc>
        <w:tc>
          <w:tcPr>
            <w:tcW w:w="1260" w:type="dxa"/>
            <w:tcBorders>
              <w:top w:val="single" w:sz="6" w:space="0" w:color="auto"/>
              <w:left w:val="single" w:sz="2" w:space="0" w:color="000000"/>
              <w:bottom w:val="single" w:sz="4" w:space="0" w:color="auto"/>
              <w:right w:val="single" w:sz="4" w:space="0" w:color="auto"/>
            </w:tcBorders>
          </w:tcPr>
          <w:p w14:paraId="1A7F6968" w14:textId="77777777" w:rsidR="008501FF" w:rsidRPr="00CE61A0" w:rsidRDefault="008501FF" w:rsidP="007E1407">
            <w:pPr>
              <w:rPr>
                <w:rFonts w:ascii="Armenian Times" w:hAnsi="Armenian Times"/>
              </w:rPr>
            </w:pPr>
          </w:p>
        </w:tc>
        <w:tc>
          <w:tcPr>
            <w:tcW w:w="1170" w:type="dxa"/>
            <w:tcBorders>
              <w:top w:val="single" w:sz="4" w:space="0" w:color="auto"/>
              <w:left w:val="single" w:sz="4" w:space="0" w:color="auto"/>
              <w:bottom w:val="single" w:sz="4" w:space="0" w:color="auto"/>
              <w:right w:val="single" w:sz="4" w:space="0" w:color="auto"/>
            </w:tcBorders>
          </w:tcPr>
          <w:p w14:paraId="24FB7860" w14:textId="77777777" w:rsidR="008501FF" w:rsidRPr="00CE61A0" w:rsidRDefault="008501FF" w:rsidP="007E1407">
            <w:pPr>
              <w:rPr>
                <w:rFonts w:ascii="Armenian Times" w:hAnsi="Armenian Times"/>
              </w:rPr>
            </w:pPr>
            <w:r>
              <w:rPr>
                <w:rFonts w:asciiTheme="minorHAnsi" w:hAnsiTheme="minorHAnsi"/>
              </w:rPr>
              <w:t>1 999 999</w:t>
            </w:r>
          </w:p>
        </w:tc>
      </w:tr>
    </w:tbl>
    <w:p w14:paraId="6A9926D9" w14:textId="77777777" w:rsidR="008501FF" w:rsidRPr="00A0155D" w:rsidRDefault="008501FF" w:rsidP="00A0155D">
      <w:pPr>
        <w:widowControl w:val="0"/>
        <w:spacing w:after="160" w:line="360" w:lineRule="auto"/>
        <w:rPr>
          <w:rFonts w:ascii="GHEA Grapalat" w:hAnsi="GHEA Grapalat"/>
          <w:i/>
          <w:color w:val="000000" w:themeColor="text1"/>
        </w:rPr>
      </w:pPr>
    </w:p>
    <w:p w14:paraId="5860606D" w14:textId="77777777" w:rsidR="008501FF" w:rsidRPr="008501FF" w:rsidRDefault="008501FF" w:rsidP="00375205">
      <w:pPr>
        <w:widowControl w:val="0"/>
        <w:spacing w:after="160" w:line="360" w:lineRule="auto"/>
        <w:ind w:firstLine="567"/>
        <w:jc w:val="right"/>
        <w:rPr>
          <w:rFonts w:ascii="GHEA Grapalat" w:hAnsi="GHEA Grapalat"/>
          <w:i/>
          <w:color w:val="000000" w:themeColor="text1"/>
          <w:lang w:val="en-US"/>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48DB1690"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3D7C56">
        <w:rPr>
          <w:rFonts w:ascii="GHEA Grapalat" w:hAnsi="GHEA Grapalat"/>
          <w:b/>
          <w:color w:val="000000" w:themeColor="text1"/>
          <w:lang w:val="hy-AM"/>
        </w:rPr>
        <w:t>ԵՔ-ԳՀԾՁԲ-26/31</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2D44FD73" w14:textId="77777777" w:rsidR="003615C8" w:rsidRPr="00C0090D" w:rsidRDefault="003615C8" w:rsidP="003615C8">
            <w:pPr>
              <w:jc w:val="center"/>
              <w:rPr>
                <w:rFonts w:ascii="GHEA Grapalat" w:hAnsi="GHEA Grapalat" w:cs="Arial"/>
                <w:b/>
                <w:bCs/>
                <w:sz w:val="22"/>
                <w:szCs w:val="22"/>
              </w:rPr>
            </w:pPr>
            <w:r>
              <w:rPr>
                <w:rFonts w:ascii="GHEA Grapalat" w:hAnsi="GHEA Grapalat" w:cs="Arial"/>
                <w:b/>
                <w:bCs/>
                <w:sz w:val="22"/>
                <w:szCs w:val="22"/>
              </w:rPr>
              <w:t>90511100/501</w:t>
            </w:r>
          </w:p>
          <w:p w14:paraId="4ED3EBAF" w14:textId="04A8CF18" w:rsidR="00AB0BFB" w:rsidRPr="00477F81" w:rsidRDefault="00AB0BFB" w:rsidP="00AB0BFB">
            <w:pPr>
              <w:widowControl w:val="0"/>
              <w:spacing w:after="120"/>
              <w:jc w:val="center"/>
              <w:rPr>
                <w:rFonts w:ascii="GHEA Grapalat" w:hAnsi="GHEA Grapalat"/>
                <w:color w:val="000000" w:themeColor="text1"/>
                <w:sz w:val="16"/>
              </w:rPr>
            </w:pPr>
          </w:p>
        </w:tc>
        <w:tc>
          <w:tcPr>
            <w:tcW w:w="1800" w:type="dxa"/>
          </w:tcPr>
          <w:p w14:paraId="330587EB" w14:textId="32A3F4CC" w:rsidR="00AB0BFB" w:rsidRPr="00477F81" w:rsidRDefault="003615C8" w:rsidP="00AB0BFB">
            <w:pPr>
              <w:widowControl w:val="0"/>
              <w:spacing w:after="120"/>
              <w:jc w:val="center"/>
              <w:rPr>
                <w:rFonts w:ascii="GHEA Grapalat" w:hAnsi="GHEA Grapalat"/>
                <w:color w:val="000000" w:themeColor="text1"/>
                <w:sz w:val="20"/>
                <w:szCs w:val="20"/>
                <w:lang w:val="hy-AM"/>
              </w:rPr>
            </w:pPr>
            <w:r w:rsidRPr="003D7C56">
              <w:rPr>
                <w:rFonts w:ascii="GHEA Grapalat" w:hAnsi="GHEA Grapalat"/>
                <w:b/>
                <w:color w:val="000000" w:themeColor="text1"/>
                <w:spacing w:val="6"/>
                <w:sz w:val="22"/>
                <w:szCs w:val="22"/>
              </w:rPr>
              <w:t>Услуги по очистке Разданского ущелья</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6F30D11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D7C56">
        <w:rPr>
          <w:rFonts w:ascii="GHEA Grapalat" w:hAnsi="GHEA Grapalat"/>
          <w:b/>
          <w:color w:val="000000" w:themeColor="text1"/>
          <w:sz w:val="22"/>
          <w:szCs w:val="22"/>
          <w:lang w:val="hy-AM"/>
        </w:rPr>
        <w:t>ԵՔ-ԳՀԾՁԲ-26/31</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3D48EE0"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D7C56">
        <w:rPr>
          <w:rFonts w:ascii="GHEA Grapalat" w:hAnsi="GHEA Grapalat"/>
          <w:b/>
          <w:color w:val="000000" w:themeColor="text1"/>
          <w:sz w:val="22"/>
          <w:szCs w:val="22"/>
          <w:lang w:val="hy-AM"/>
        </w:rPr>
        <w:t>ԵՔ-ԳՀԾՁԲ-26/31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59B3D008"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3D7C56">
        <w:rPr>
          <w:rFonts w:ascii="GHEA Grapalat" w:hAnsi="GHEA Grapalat"/>
          <w:b/>
          <w:color w:val="000000" w:themeColor="text1"/>
          <w:sz w:val="22"/>
          <w:szCs w:val="22"/>
          <w:lang w:val="hy-AM"/>
        </w:rPr>
        <w:t>ԵՔ-ԳՀԾՁԲ-26/31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BF541" w14:textId="77777777" w:rsidR="008135C9" w:rsidRDefault="008135C9">
      <w:r>
        <w:separator/>
      </w:r>
    </w:p>
  </w:endnote>
  <w:endnote w:type="continuationSeparator" w:id="0">
    <w:p w14:paraId="55B5E1ED" w14:textId="77777777" w:rsidR="008135C9" w:rsidRDefault="0081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menian Times">
    <w:altName w:val="Courier New"/>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AE667" w14:textId="77777777" w:rsidR="008135C9" w:rsidRDefault="008135C9">
      <w:r>
        <w:separator/>
      </w:r>
    </w:p>
  </w:footnote>
  <w:footnote w:type="continuationSeparator" w:id="0">
    <w:p w14:paraId="03AAEA76" w14:textId="77777777" w:rsidR="008135C9" w:rsidRDefault="008135C9">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Pr="003615C8" w:rsidRDefault="000A24D8" w:rsidP="008178CA">
      <w:pPr>
        <w:pStyle w:val="FootnoteText"/>
        <w:jc w:val="both"/>
        <w:rPr>
          <w:rFonts w:ascii="GHEA Grapalat" w:hAnsi="GHEA Grapalat"/>
          <w:i/>
          <w:lang w:val="en-US"/>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2F81BD6"/>
    <w:multiLevelType w:val="hybridMultilevel"/>
    <w:tmpl w:val="C3E49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0"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5"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3"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9"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9"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7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2"/>
  </w:num>
  <w:num w:numId="2" w16cid:durableId="2128042859">
    <w:abstractNumId w:val="21"/>
  </w:num>
  <w:num w:numId="3" w16cid:durableId="1428579617">
    <w:abstractNumId w:val="48"/>
  </w:num>
  <w:num w:numId="4" w16cid:durableId="1298604260">
    <w:abstractNumId w:val="36"/>
  </w:num>
  <w:num w:numId="5" w16cid:durableId="1567646177">
    <w:abstractNumId w:val="60"/>
  </w:num>
  <w:num w:numId="6" w16cid:durableId="1349524882">
    <w:abstractNumId w:val="52"/>
    <w:lvlOverride w:ilvl="0">
      <w:startOverride w:val="1"/>
    </w:lvlOverride>
    <w:lvlOverride w:ilvl="1"/>
    <w:lvlOverride w:ilvl="2"/>
    <w:lvlOverride w:ilvl="3"/>
    <w:lvlOverride w:ilvl="4"/>
    <w:lvlOverride w:ilvl="5"/>
    <w:lvlOverride w:ilvl="6"/>
    <w:lvlOverride w:ilvl="7"/>
    <w:lvlOverride w:ilvl="8"/>
  </w:num>
  <w:num w:numId="7" w16cid:durableId="19672778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3"/>
  </w:num>
  <w:num w:numId="10" w16cid:durableId="1811288597">
    <w:abstractNumId w:val="13"/>
  </w:num>
  <w:num w:numId="11" w16cid:durableId="581529777">
    <w:abstractNumId w:val="17"/>
  </w:num>
  <w:num w:numId="12" w16cid:durableId="894899526">
    <w:abstractNumId w:val="71"/>
  </w:num>
  <w:num w:numId="13" w16cid:durableId="1972249620">
    <w:abstractNumId w:val="64"/>
  </w:num>
  <w:num w:numId="14" w16cid:durableId="2129621796">
    <w:abstractNumId w:val="27"/>
  </w:num>
  <w:num w:numId="15" w16cid:durableId="843664480">
    <w:abstractNumId w:val="67"/>
  </w:num>
  <w:num w:numId="16" w16cid:durableId="1398088984">
    <w:abstractNumId w:val="34"/>
  </w:num>
  <w:num w:numId="17" w16cid:durableId="234316771">
    <w:abstractNumId w:val="14"/>
  </w:num>
  <w:num w:numId="18" w16cid:durableId="1663850623">
    <w:abstractNumId w:val="1"/>
  </w:num>
  <w:num w:numId="19" w16cid:durableId="1690832117">
    <w:abstractNumId w:val="38"/>
  </w:num>
  <w:num w:numId="20" w16cid:durableId="1014498368">
    <w:abstractNumId w:val="38"/>
  </w:num>
  <w:num w:numId="21" w16cid:durableId="67569649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4"/>
  </w:num>
  <w:num w:numId="23" w16cid:durableId="1298300558">
    <w:abstractNumId w:val="16"/>
  </w:num>
  <w:num w:numId="24" w16cid:durableId="676688734">
    <w:abstractNumId w:val="47"/>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3"/>
  </w:num>
  <w:num w:numId="31" w16cid:durableId="185487216">
    <w:abstractNumId w:val="57"/>
  </w:num>
  <w:num w:numId="32" w16cid:durableId="1117748611">
    <w:abstractNumId w:val="56"/>
  </w:num>
  <w:num w:numId="33" w16cid:durableId="1028943160">
    <w:abstractNumId w:val="68"/>
  </w:num>
  <w:num w:numId="34" w16cid:durableId="779832878">
    <w:abstractNumId w:val="61"/>
  </w:num>
  <w:num w:numId="35" w16cid:durableId="1657369461">
    <w:abstractNumId w:val="2"/>
  </w:num>
  <w:num w:numId="36" w16cid:durableId="1098864782">
    <w:abstractNumId w:val="24"/>
  </w:num>
  <w:num w:numId="37" w16cid:durableId="103817440">
    <w:abstractNumId w:val="65"/>
  </w:num>
  <w:num w:numId="38" w16cid:durableId="1573808472">
    <w:abstractNumId w:val="20"/>
  </w:num>
  <w:num w:numId="39" w16cid:durableId="1733427411">
    <w:abstractNumId w:val="39"/>
  </w:num>
  <w:num w:numId="40" w16cid:durableId="1179077506">
    <w:abstractNumId w:val="44"/>
  </w:num>
  <w:num w:numId="41" w16cid:durableId="546382782">
    <w:abstractNumId w:val="32"/>
  </w:num>
  <w:num w:numId="42" w16cid:durableId="474564424">
    <w:abstractNumId w:val="18"/>
  </w:num>
  <w:num w:numId="43" w16cid:durableId="1316453186">
    <w:abstractNumId w:val="10"/>
  </w:num>
  <w:num w:numId="44" w16cid:durableId="1934509500">
    <w:abstractNumId w:val="50"/>
  </w:num>
  <w:num w:numId="45" w16cid:durableId="1915123084">
    <w:abstractNumId w:val="28"/>
  </w:num>
  <w:num w:numId="46" w16cid:durableId="242296832">
    <w:abstractNumId w:val="46"/>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7"/>
  </w:num>
  <w:num w:numId="49" w16cid:durableId="350960511">
    <w:abstractNumId w:val="41"/>
  </w:num>
  <w:num w:numId="50" w16cid:durableId="1656641535">
    <w:abstractNumId w:val="40"/>
  </w:num>
  <w:num w:numId="51" w16cid:durableId="1394885338">
    <w:abstractNumId w:val="5"/>
  </w:num>
  <w:num w:numId="52" w16cid:durableId="431586154">
    <w:abstractNumId w:val="53"/>
  </w:num>
  <w:num w:numId="53" w16cid:durableId="1873423739">
    <w:abstractNumId w:val="62"/>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2"/>
  </w:num>
  <w:num w:numId="59" w16cid:durableId="202600681">
    <w:abstractNumId w:val="70"/>
  </w:num>
  <w:num w:numId="60" w16cid:durableId="920605103">
    <w:abstractNumId w:val="58"/>
  </w:num>
  <w:num w:numId="61" w16cid:durableId="476148632">
    <w:abstractNumId w:val="3"/>
  </w:num>
  <w:num w:numId="62" w16cid:durableId="957447502">
    <w:abstractNumId w:val="33"/>
  </w:num>
  <w:num w:numId="63" w16cid:durableId="1282763067">
    <w:abstractNumId w:val="42"/>
  </w:num>
  <w:num w:numId="64" w16cid:durableId="311641194">
    <w:abstractNumId w:val="51"/>
  </w:num>
  <w:num w:numId="65" w16cid:durableId="1513302455">
    <w:abstractNumId w:val="26"/>
  </w:num>
  <w:num w:numId="66" w16cid:durableId="649870280">
    <w:abstractNumId w:val="31"/>
  </w:num>
  <w:num w:numId="67" w16cid:durableId="1819566551">
    <w:abstractNumId w:val="49"/>
  </w:num>
  <w:num w:numId="68" w16cid:durableId="1838114908">
    <w:abstractNumId w:val="22"/>
  </w:num>
  <w:num w:numId="69" w16cid:durableId="1624995276">
    <w:abstractNumId w:val="59"/>
  </w:num>
  <w:num w:numId="70" w16cid:durableId="285507571">
    <w:abstractNumId w:val="35"/>
  </w:num>
  <w:num w:numId="71" w16cid:durableId="1139884430">
    <w:abstractNumId w:val="15"/>
  </w:num>
  <w:num w:numId="72" w16cid:durableId="1520198090">
    <w:abstractNumId w:val="12"/>
  </w:num>
  <w:num w:numId="73" w16cid:durableId="8979383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6"/>
  </w:num>
  <w:num w:numId="77" w16cid:durableId="776287759">
    <w:abstractNumId w:val="23"/>
  </w:num>
  <w:num w:numId="78" w16cid:durableId="1155606522">
    <w:abstractNumId w:val="45"/>
  </w:num>
  <w:num w:numId="79" w16cid:durableId="873270353">
    <w:abstractNumId w:val="69"/>
  </w:num>
  <w:num w:numId="80" w16cid:durableId="1525947188">
    <w:abstractNumId w:val="55"/>
  </w:num>
  <w:num w:numId="81" w16cid:durableId="45572679">
    <w:abstractNumId w:val="3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0F80"/>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5C54"/>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1DF1"/>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8CB"/>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4"/>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5C8"/>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020"/>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C56"/>
    <w:rsid w:val="003D7F8E"/>
    <w:rsid w:val="003E01D5"/>
    <w:rsid w:val="003E029A"/>
    <w:rsid w:val="003E0773"/>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19A8"/>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6587"/>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0C6"/>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5C9"/>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1FF"/>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22A5"/>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3827"/>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28A3"/>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155D"/>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DC0"/>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898"/>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A76B1"/>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6A4E"/>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5BA1"/>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AD6"/>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0D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0B"/>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118"/>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38B6"/>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3147</TotalTime>
  <Pages>88</Pages>
  <Words>20333</Words>
  <Characters>115902</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1849</cp:revision>
  <cp:lastPrinted>2018-02-16T07:12:00Z</cp:lastPrinted>
  <dcterms:created xsi:type="dcterms:W3CDTF">2019-10-28T07:04:00Z</dcterms:created>
  <dcterms:modified xsi:type="dcterms:W3CDTF">2025-12-17T12:30:00Z</dcterms:modified>
</cp:coreProperties>
</file>